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34908" w14:textId="77777777" w:rsidR="00F778F7" w:rsidRPr="000B0B46" w:rsidRDefault="000662F8" w:rsidP="00FD2689">
      <w:pPr>
        <w:keepNext/>
        <w:spacing w:after="200" w:line="276" w:lineRule="auto"/>
        <w:rPr>
          <w:b/>
          <w:sz w:val="36"/>
          <w:szCs w:val="36"/>
        </w:rPr>
      </w:pPr>
      <w:r w:rsidRPr="000B0B46">
        <w:rPr>
          <w:b/>
          <w:sz w:val="36"/>
          <w:szCs w:val="36"/>
        </w:rPr>
        <w:t>Schedule 13 (Contract Management)</w:t>
      </w:r>
    </w:p>
    <w:p w14:paraId="61403C1E" w14:textId="5178385F" w:rsidR="00F778F7" w:rsidRPr="000B0B46" w:rsidRDefault="00761C72" w:rsidP="00FD2689">
      <w:pPr>
        <w:pStyle w:val="GPSL1CLAUSEHEADING"/>
        <w:rPr>
          <w:rFonts w:ascii="Arial" w:hAnsi="Arial"/>
        </w:rPr>
      </w:pPr>
      <w:bookmarkStart w:id="0" w:name="_Hlk45181025"/>
      <w:r w:rsidRPr="000B0B46">
        <w:rPr>
          <w:rFonts w:ascii="Arial" w:hAnsi="Arial"/>
        </w:rPr>
        <w:t>Definitions</w:t>
      </w:r>
    </w:p>
    <w:p w14:paraId="784F3345" w14:textId="154B928E" w:rsidR="00F778F7" w:rsidRPr="000B0B46" w:rsidRDefault="000662F8" w:rsidP="00FD2689">
      <w:pPr>
        <w:keepNext/>
        <w:spacing w:before="120" w:after="120"/>
        <w:ind w:left="360"/>
        <w:rPr>
          <w:b/>
          <w:smallCaps/>
        </w:rPr>
      </w:pPr>
      <w:r w:rsidRPr="000B0B46">
        <w:t xml:space="preserve">In this Schedule, the following words shall have the following </w:t>
      </w:r>
      <w:proofErr w:type="gramStart"/>
      <w:r w:rsidRPr="000B0B46">
        <w:t>meanings</w:t>
      </w:r>
      <w:proofErr w:type="gramEnd"/>
      <w:r w:rsidRPr="000B0B46">
        <w:t xml:space="preserve"> and they shall supplement Schedule 1 (</w:t>
      </w:r>
      <w:r w:rsidRPr="00B409B2">
        <w:rPr>
          <w:i/>
          <w:iCs/>
        </w:rPr>
        <w:t>Definitions</w:t>
      </w:r>
      <w:r w:rsidRPr="000B0B46">
        <w:t>):</w:t>
      </w:r>
    </w:p>
    <w:tbl>
      <w:tblPr>
        <w:tblStyle w:val="a2"/>
        <w:tblW w:w="8909" w:type="dxa"/>
        <w:tblInd w:w="378" w:type="dxa"/>
        <w:tblLayout w:type="fixed"/>
        <w:tblLook w:val="0400" w:firstRow="0" w:lastRow="0" w:firstColumn="0" w:lastColumn="0" w:noHBand="0" w:noVBand="1"/>
      </w:tblPr>
      <w:tblGrid>
        <w:gridCol w:w="2739"/>
        <w:gridCol w:w="6170"/>
      </w:tblGrid>
      <w:tr w:rsidR="00F778F7" w:rsidRPr="000B0B46" w14:paraId="280862A1" w14:textId="77777777" w:rsidTr="00427C46">
        <w:tc>
          <w:tcPr>
            <w:tcW w:w="2739" w:type="dxa"/>
            <w:shd w:val="clear" w:color="auto" w:fill="auto"/>
          </w:tcPr>
          <w:p w14:paraId="116EDF3F" w14:textId="77777777" w:rsidR="00F778F7" w:rsidRPr="000B0B46" w:rsidRDefault="000662F8" w:rsidP="00E14270">
            <w:pPr>
              <w:spacing w:before="120" w:after="120"/>
              <w:ind w:left="432"/>
              <w:rPr>
                <w:b/>
                <w:szCs w:val="24"/>
              </w:rPr>
            </w:pPr>
            <w:r w:rsidRPr="000B0B46">
              <w:rPr>
                <w:b/>
                <w:szCs w:val="24"/>
              </w:rPr>
              <w:t>"Operational Board"</w:t>
            </w:r>
          </w:p>
        </w:tc>
        <w:tc>
          <w:tcPr>
            <w:tcW w:w="6170" w:type="dxa"/>
            <w:shd w:val="clear" w:color="auto" w:fill="auto"/>
          </w:tcPr>
          <w:p w14:paraId="65772D0E" w14:textId="384C1BF3" w:rsidR="00F778F7" w:rsidRPr="000B0B46" w:rsidRDefault="000662F8" w:rsidP="0092665D">
            <w:pPr>
              <w:spacing w:before="120" w:after="120"/>
              <w:rPr>
                <w:szCs w:val="24"/>
              </w:rPr>
            </w:pPr>
            <w:r w:rsidRPr="0092665D">
              <w:rPr>
                <w:szCs w:val="24"/>
              </w:rPr>
              <w:t>the b</w:t>
            </w:r>
            <w:r w:rsidRPr="000B0B46">
              <w:rPr>
                <w:szCs w:val="24"/>
              </w:rPr>
              <w:t xml:space="preserve">oard established in accordance with </w:t>
            </w:r>
            <w:r w:rsidR="00054CBC" w:rsidRPr="000B0B46">
              <w:rPr>
                <w:szCs w:val="24"/>
              </w:rPr>
              <w:t>P</w:t>
            </w:r>
            <w:r w:rsidRPr="000B0B46">
              <w:rPr>
                <w:szCs w:val="24"/>
              </w:rPr>
              <w:t>aragraph</w:t>
            </w:r>
            <w:r w:rsidR="00B77259" w:rsidRPr="000B0B46">
              <w:rPr>
                <w:szCs w:val="24"/>
              </w:rPr>
              <w:t> </w:t>
            </w:r>
            <w:r w:rsidR="00B77259" w:rsidRPr="000B0B46">
              <w:rPr>
                <w:szCs w:val="24"/>
              </w:rPr>
              <w:fldChar w:fldCharType="begin"/>
            </w:r>
            <w:r w:rsidR="00B77259" w:rsidRPr="000B0B46">
              <w:rPr>
                <w:szCs w:val="24"/>
              </w:rPr>
              <w:instrText xml:space="preserve"> REF _Ref43385972 \w \h </w:instrText>
            </w:r>
            <w:r w:rsidR="000B0B46">
              <w:rPr>
                <w:szCs w:val="24"/>
              </w:rPr>
              <w:instrText xml:space="preserve"> \* MERGEFORMAT </w:instrText>
            </w:r>
            <w:r w:rsidR="00B77259" w:rsidRPr="000B0B46">
              <w:rPr>
                <w:szCs w:val="24"/>
              </w:rPr>
            </w:r>
            <w:r w:rsidR="00B77259" w:rsidRPr="000B0B46">
              <w:rPr>
                <w:szCs w:val="24"/>
              </w:rPr>
              <w:fldChar w:fldCharType="separate"/>
            </w:r>
            <w:r w:rsidR="00762D20">
              <w:rPr>
                <w:szCs w:val="24"/>
              </w:rPr>
              <w:t>4.1</w:t>
            </w:r>
            <w:r w:rsidR="00B77259" w:rsidRPr="000B0B46">
              <w:rPr>
                <w:szCs w:val="24"/>
              </w:rPr>
              <w:fldChar w:fldCharType="end"/>
            </w:r>
            <w:r w:rsidRPr="000B0B46">
              <w:rPr>
                <w:szCs w:val="24"/>
              </w:rPr>
              <w:t xml:space="preserve"> of this Schedule;</w:t>
            </w:r>
            <w:r w:rsidR="00E84AE5">
              <w:rPr>
                <w:szCs w:val="24"/>
              </w:rPr>
              <w:t xml:space="preserve"> and</w:t>
            </w:r>
          </w:p>
        </w:tc>
      </w:tr>
      <w:tr w:rsidR="00F778F7" w:rsidRPr="000B0B46" w14:paraId="2A258EFE" w14:textId="77777777" w:rsidTr="00427C46">
        <w:tc>
          <w:tcPr>
            <w:tcW w:w="2739" w:type="dxa"/>
            <w:shd w:val="clear" w:color="auto" w:fill="auto"/>
          </w:tcPr>
          <w:p w14:paraId="64BC8D95" w14:textId="77777777" w:rsidR="00F778F7" w:rsidRPr="000B0B46" w:rsidRDefault="000662F8" w:rsidP="00E14270">
            <w:pPr>
              <w:spacing w:before="120" w:after="120"/>
              <w:ind w:left="432"/>
              <w:rPr>
                <w:b/>
                <w:szCs w:val="24"/>
              </w:rPr>
            </w:pPr>
            <w:r w:rsidRPr="000B0B46">
              <w:rPr>
                <w:b/>
                <w:szCs w:val="24"/>
              </w:rPr>
              <w:t>"Project Manager"</w:t>
            </w:r>
          </w:p>
        </w:tc>
        <w:tc>
          <w:tcPr>
            <w:tcW w:w="6170" w:type="dxa"/>
            <w:shd w:val="clear" w:color="auto" w:fill="auto"/>
          </w:tcPr>
          <w:p w14:paraId="3151CCAB" w14:textId="514E2F3F" w:rsidR="00F778F7" w:rsidRPr="000B0B46" w:rsidRDefault="000662F8" w:rsidP="0092665D">
            <w:pPr>
              <w:spacing w:before="120" w:after="120"/>
              <w:rPr>
                <w:szCs w:val="24"/>
              </w:rPr>
            </w:pPr>
            <w:r w:rsidRPr="000B0B46">
              <w:rPr>
                <w:szCs w:val="24"/>
              </w:rPr>
              <w:t xml:space="preserve">the manager appointed in accordance with </w:t>
            </w:r>
            <w:r w:rsidR="00054CBC" w:rsidRPr="000B0B46">
              <w:rPr>
                <w:szCs w:val="24"/>
              </w:rPr>
              <w:t>P</w:t>
            </w:r>
            <w:r w:rsidRPr="000B0B46">
              <w:rPr>
                <w:szCs w:val="24"/>
              </w:rPr>
              <w:t>aragraph</w:t>
            </w:r>
            <w:r w:rsidR="00B77259" w:rsidRPr="000B0B46">
              <w:rPr>
                <w:szCs w:val="24"/>
              </w:rPr>
              <w:t> </w:t>
            </w:r>
            <w:r w:rsidR="00B77259" w:rsidRPr="000B0B46">
              <w:rPr>
                <w:szCs w:val="24"/>
              </w:rPr>
              <w:fldChar w:fldCharType="begin"/>
            </w:r>
            <w:r w:rsidR="00B77259" w:rsidRPr="000B0B46">
              <w:rPr>
                <w:szCs w:val="24"/>
              </w:rPr>
              <w:instrText xml:space="preserve"> REF _Ref43385979 \w \h </w:instrText>
            </w:r>
            <w:r w:rsidR="000B0B46">
              <w:rPr>
                <w:szCs w:val="24"/>
              </w:rPr>
              <w:instrText xml:space="preserve"> \* MERGEFORMAT </w:instrText>
            </w:r>
            <w:r w:rsidR="00B77259" w:rsidRPr="000B0B46">
              <w:rPr>
                <w:szCs w:val="24"/>
              </w:rPr>
            </w:r>
            <w:r w:rsidR="00B77259" w:rsidRPr="000B0B46">
              <w:rPr>
                <w:szCs w:val="24"/>
              </w:rPr>
              <w:fldChar w:fldCharType="separate"/>
            </w:r>
            <w:r w:rsidR="00762D20">
              <w:rPr>
                <w:szCs w:val="24"/>
              </w:rPr>
              <w:t>2.1</w:t>
            </w:r>
            <w:r w:rsidR="00B77259" w:rsidRPr="000B0B46">
              <w:rPr>
                <w:szCs w:val="24"/>
              </w:rPr>
              <w:fldChar w:fldCharType="end"/>
            </w:r>
            <w:r w:rsidRPr="000B0B46">
              <w:rPr>
                <w:szCs w:val="24"/>
              </w:rPr>
              <w:t xml:space="preserve"> of this Schedule</w:t>
            </w:r>
            <w:r w:rsidR="00E84AE5">
              <w:rPr>
                <w:szCs w:val="24"/>
              </w:rPr>
              <w:t>.</w:t>
            </w:r>
          </w:p>
        </w:tc>
      </w:tr>
    </w:tbl>
    <w:p w14:paraId="7DEB7C10" w14:textId="5937C4A2" w:rsidR="00F778F7" w:rsidRPr="000B0B46" w:rsidRDefault="00761C72" w:rsidP="00FD2689">
      <w:pPr>
        <w:pStyle w:val="GPSL1CLAUSEHEADING"/>
        <w:rPr>
          <w:rFonts w:ascii="Arial" w:hAnsi="Arial"/>
        </w:rPr>
      </w:pPr>
      <w:r w:rsidRPr="000B0B46">
        <w:rPr>
          <w:rFonts w:ascii="Arial" w:hAnsi="Arial"/>
        </w:rPr>
        <w:t>Project Management</w:t>
      </w:r>
    </w:p>
    <w:p w14:paraId="4E037131" w14:textId="67F37251" w:rsidR="00F778F7" w:rsidRPr="000B0B46" w:rsidRDefault="000662F8" w:rsidP="00FD2689">
      <w:pPr>
        <w:pStyle w:val="GPSL2Numbered"/>
      </w:pPr>
      <w:bookmarkStart w:id="1" w:name="_heading=h.30j0zll" w:colFirst="0" w:colLast="0"/>
      <w:bookmarkStart w:id="2" w:name="_Ref43385979"/>
      <w:bookmarkEnd w:id="1"/>
      <w:r w:rsidRPr="000B0B46">
        <w:t>The Supplier and the Buyer shall each appoint a Project Manager for the purposes of this Contract through whom the provision of the Services and the Deliverables shall be managed day-to-day.</w:t>
      </w:r>
      <w:bookmarkEnd w:id="2"/>
    </w:p>
    <w:p w14:paraId="751A368B" w14:textId="0D88E521" w:rsidR="00F778F7" w:rsidRPr="000B0B46" w:rsidRDefault="000662F8" w:rsidP="00FD2689">
      <w:pPr>
        <w:pStyle w:val="GPSL2Numbered"/>
      </w:pPr>
      <w:r w:rsidRPr="000B0B46">
        <w:t>The Parties shall ensure that appropriate resource is made available on a regular basis such that the aims, objectives and specific provisions of this Contract can be fully realised.</w:t>
      </w:r>
    </w:p>
    <w:p w14:paraId="09AB7939" w14:textId="08FF584B" w:rsidR="00F778F7" w:rsidRPr="000B0B46" w:rsidRDefault="000662F8" w:rsidP="00FD2689">
      <w:pPr>
        <w:pStyle w:val="GPSL2Numbered"/>
      </w:pPr>
      <w:r w:rsidRPr="000B0B46">
        <w:t xml:space="preserve">Without prejudice to </w:t>
      </w:r>
      <w:r w:rsidR="00054CBC" w:rsidRPr="000B0B46">
        <w:t>P</w:t>
      </w:r>
      <w:r w:rsidRPr="000B0B46">
        <w:t>aragraph</w:t>
      </w:r>
      <w:r w:rsidR="00B77259" w:rsidRPr="000B0B46">
        <w:t> </w:t>
      </w:r>
      <w:r w:rsidR="00B77259" w:rsidRPr="000B0B46">
        <w:fldChar w:fldCharType="begin"/>
      </w:r>
      <w:r w:rsidR="00B77259" w:rsidRPr="000B0B46">
        <w:instrText xml:space="preserve"> REF _Ref43385985 \w \h </w:instrText>
      </w:r>
      <w:r w:rsidR="000B0B46">
        <w:instrText xml:space="preserve"> \* MERGEFORMAT </w:instrText>
      </w:r>
      <w:r w:rsidR="00B77259" w:rsidRPr="000B0B46">
        <w:fldChar w:fldCharType="separate"/>
      </w:r>
      <w:r w:rsidR="00762D20">
        <w:t>4</w:t>
      </w:r>
      <w:r w:rsidR="00B77259" w:rsidRPr="000B0B46">
        <w:fldChar w:fldCharType="end"/>
      </w:r>
      <w:r w:rsidRPr="000B0B46">
        <w:t xml:space="preserve"> below, the Parties agree to operate the boards specified as set out in the </w:t>
      </w:r>
      <w:r w:rsidR="0065174F" w:rsidRPr="0065174F">
        <w:rPr>
          <w:szCs w:val="24"/>
        </w:rPr>
        <w:fldChar w:fldCharType="begin"/>
      </w:r>
      <w:r w:rsidR="0065174F" w:rsidRPr="0065174F">
        <w:rPr>
          <w:szCs w:val="24"/>
        </w:rPr>
        <w:instrText xml:space="preserve"> REF Annex \h  \* MERGEFORMAT </w:instrText>
      </w:r>
      <w:r w:rsidR="0065174F" w:rsidRPr="0065174F">
        <w:rPr>
          <w:szCs w:val="24"/>
        </w:rPr>
      </w:r>
      <w:r w:rsidR="0065174F" w:rsidRPr="0065174F">
        <w:rPr>
          <w:szCs w:val="24"/>
        </w:rPr>
        <w:fldChar w:fldCharType="separate"/>
      </w:r>
      <w:r w:rsidR="00762D20" w:rsidRPr="00762D20">
        <w:rPr>
          <w:szCs w:val="24"/>
        </w:rPr>
        <w:t>Annex</w:t>
      </w:r>
      <w:r w:rsidR="0065174F" w:rsidRPr="0065174F">
        <w:rPr>
          <w:szCs w:val="24"/>
        </w:rPr>
        <w:fldChar w:fldCharType="end"/>
      </w:r>
      <w:r w:rsidRPr="000B0B46">
        <w:t xml:space="preserve"> to this Schedule.</w:t>
      </w:r>
    </w:p>
    <w:p w14:paraId="1256239A" w14:textId="77777777" w:rsidR="00F778F7" w:rsidRPr="000B0B46" w:rsidRDefault="000662F8" w:rsidP="00FD2689">
      <w:pPr>
        <w:pStyle w:val="GPSL1CLAUSEHEADING"/>
        <w:rPr>
          <w:rFonts w:ascii="Arial" w:hAnsi="Arial"/>
        </w:rPr>
      </w:pPr>
      <w:r w:rsidRPr="000B0B46">
        <w:rPr>
          <w:rFonts w:ascii="Arial" w:hAnsi="Arial"/>
        </w:rPr>
        <w:t>Role of the Supplier Project Manager</w:t>
      </w:r>
    </w:p>
    <w:p w14:paraId="0DA07EA6" w14:textId="77777777" w:rsidR="00F778F7" w:rsidRPr="000B0B46" w:rsidRDefault="000662F8" w:rsidP="00FD2689">
      <w:pPr>
        <w:pStyle w:val="GPSL2Numbered"/>
        <w:keepNext/>
      </w:pPr>
      <w:r w:rsidRPr="000B0B46">
        <w:t>The Supplier Project Manager shall be:</w:t>
      </w:r>
    </w:p>
    <w:p w14:paraId="61276684" w14:textId="77777777" w:rsidR="00F778F7" w:rsidRPr="000B0B46" w:rsidRDefault="000662F8" w:rsidP="00FD2689">
      <w:pPr>
        <w:pStyle w:val="GPSL3numberedclause"/>
      </w:pPr>
      <w:r w:rsidRPr="000B0B46">
        <w:t xml:space="preserve">the primary point of contact to receive communication from the Buyer and will also be the person primarily responsible for providing information to the Buyer; </w:t>
      </w:r>
    </w:p>
    <w:p w14:paraId="3F94C958" w14:textId="77777777" w:rsidR="00F778F7" w:rsidRPr="000B0B46" w:rsidRDefault="000662F8" w:rsidP="00FD2689">
      <w:pPr>
        <w:pStyle w:val="GPSL3numberedclause"/>
      </w:pPr>
      <w:r w:rsidRPr="000B0B46">
        <w:t xml:space="preserve">able to delegate his position to another person at the Supplier but must inform the Buyer before proceeding with the delegation and it will be delegated person's responsibility to fulfil the Project Manager's responsibilities and obligations; </w:t>
      </w:r>
    </w:p>
    <w:p w14:paraId="49FD0451" w14:textId="65B3CDA8" w:rsidR="00F778F7" w:rsidRPr="000B0B46" w:rsidRDefault="000662F8" w:rsidP="00FD2689">
      <w:pPr>
        <w:pStyle w:val="GPSL3numberedclause"/>
      </w:pPr>
      <w:r>
        <w:t xml:space="preserve">able to cancel any delegation and recommence the position </w:t>
      </w:r>
      <w:r w:rsidR="5EF0E8EC">
        <w:t>themself</w:t>
      </w:r>
      <w:r>
        <w:t>; and</w:t>
      </w:r>
    </w:p>
    <w:p w14:paraId="0A9B7EFB" w14:textId="77777777" w:rsidR="00F778F7" w:rsidRPr="000B0B46" w:rsidRDefault="000662F8" w:rsidP="00FD2689">
      <w:pPr>
        <w:pStyle w:val="GPSL3numberedclause"/>
      </w:pPr>
      <w:r w:rsidRPr="000B0B46">
        <w:t xml:space="preserve">replaced only after the Buyer has received notification of the proposed change. </w:t>
      </w:r>
    </w:p>
    <w:p w14:paraId="0A6317B6" w14:textId="74E353E2" w:rsidR="00F778F7" w:rsidRPr="000B0B46" w:rsidRDefault="000662F8" w:rsidP="00FD2689">
      <w:pPr>
        <w:pStyle w:val="GPSL2Numbered"/>
      </w:pPr>
      <w:r w:rsidRPr="000B0B46">
        <w:t xml:space="preserve">The Buyer may provide revised instructions to the Supplier's Project Manager </w:t>
      </w:r>
      <w:proofErr w:type="gramStart"/>
      <w:r w:rsidRPr="000B0B46">
        <w:t>in regards to</w:t>
      </w:r>
      <w:proofErr w:type="gramEnd"/>
      <w:r w:rsidRPr="000B0B46">
        <w:t xml:space="preserve"> </w:t>
      </w:r>
      <w:r w:rsidR="00837C00">
        <w:t>this Contract</w:t>
      </w:r>
      <w:r w:rsidRPr="000B0B46">
        <w:t xml:space="preserve"> and it will be the Supplier Project Manager's responsibility to ensure the information is provided to the Supplier and the actions implemented. </w:t>
      </w:r>
    </w:p>
    <w:p w14:paraId="16916142" w14:textId="5015E8AE" w:rsidR="00F778F7" w:rsidRPr="000B0B46" w:rsidRDefault="000662F8" w:rsidP="00FD2689">
      <w:pPr>
        <w:pStyle w:val="GPSL2Numbered"/>
      </w:pPr>
      <w:r w:rsidRPr="000B0B46">
        <w:t xml:space="preserve">Receipt of communication from the Supplier Project Manager by the Buyer does not absolve the Supplier from its responsibilities, obligations or liabilities under </w:t>
      </w:r>
      <w:r w:rsidR="00837C00">
        <w:t>this Contract</w:t>
      </w:r>
      <w:r w:rsidRPr="000B0B46">
        <w:t>.</w:t>
      </w:r>
    </w:p>
    <w:p w14:paraId="3B4817BE" w14:textId="22B895C0" w:rsidR="00F778F7" w:rsidRPr="000B0B46" w:rsidRDefault="00761C72" w:rsidP="00FD2689">
      <w:pPr>
        <w:pStyle w:val="GPSL1CLAUSEHEADING"/>
        <w:rPr>
          <w:rFonts w:ascii="Arial" w:hAnsi="Arial"/>
        </w:rPr>
      </w:pPr>
      <w:bookmarkStart w:id="3" w:name="_Ref43385985"/>
      <w:r w:rsidRPr="000B0B46">
        <w:rPr>
          <w:rFonts w:ascii="Arial" w:hAnsi="Arial"/>
        </w:rPr>
        <w:lastRenderedPageBreak/>
        <w:t>Role of The Operational Board</w:t>
      </w:r>
      <w:bookmarkEnd w:id="3"/>
    </w:p>
    <w:p w14:paraId="57C394D6" w14:textId="6E147FB1" w:rsidR="00F778F7" w:rsidRPr="000B0B46" w:rsidRDefault="000662F8" w:rsidP="00FD2689">
      <w:pPr>
        <w:pStyle w:val="GPSL2Numbered"/>
      </w:pPr>
      <w:bookmarkStart w:id="4" w:name="_Ref43385972"/>
      <w:r w:rsidRPr="000B0B46">
        <w:t>The Operational Board shall be established by the Buyer for the purposes of this Contract on which the Supplier and the Buyer shall be represented.</w:t>
      </w:r>
      <w:bookmarkEnd w:id="4"/>
    </w:p>
    <w:p w14:paraId="0531B428" w14:textId="5B9571FF" w:rsidR="00F778F7" w:rsidRPr="000B0B46" w:rsidRDefault="000662F8" w:rsidP="00FD2689">
      <w:pPr>
        <w:pStyle w:val="GPSL2Numbered"/>
      </w:pPr>
      <w:r w:rsidRPr="000B0B46">
        <w:t xml:space="preserve">The Operational Board members, frequency and location of board meetings and planned start date by which the board shall be established are set out in </w:t>
      </w:r>
      <w:r w:rsidR="0065174F" w:rsidRPr="0065174F">
        <w:rPr>
          <w:szCs w:val="24"/>
        </w:rPr>
        <w:fldChar w:fldCharType="begin"/>
      </w:r>
      <w:r w:rsidR="0065174F" w:rsidRPr="0065174F">
        <w:rPr>
          <w:szCs w:val="24"/>
        </w:rPr>
        <w:instrText xml:space="preserve"> REF Annex \h  \* MERGEFORMAT </w:instrText>
      </w:r>
      <w:r w:rsidR="0065174F" w:rsidRPr="0065174F">
        <w:rPr>
          <w:szCs w:val="24"/>
        </w:rPr>
      </w:r>
      <w:r w:rsidR="0065174F" w:rsidRPr="0065174F">
        <w:rPr>
          <w:szCs w:val="24"/>
        </w:rPr>
        <w:fldChar w:fldCharType="separate"/>
      </w:r>
      <w:r w:rsidR="00762D20" w:rsidRPr="00762D20">
        <w:t>Annex</w:t>
      </w:r>
      <w:r w:rsidR="0065174F" w:rsidRPr="0065174F">
        <w:rPr>
          <w:szCs w:val="24"/>
        </w:rPr>
        <w:fldChar w:fldCharType="end"/>
      </w:r>
      <w:r w:rsidRPr="000B0B46">
        <w:t xml:space="preserve"> to th</w:t>
      </w:r>
      <w:r>
        <w:t>e</w:t>
      </w:r>
      <w:r w:rsidRPr="000B0B46">
        <w:t xml:space="preserve"> Schedule.</w:t>
      </w:r>
    </w:p>
    <w:p w14:paraId="5ED910E9" w14:textId="3E169DD7" w:rsidR="00F778F7" w:rsidRPr="000B0B46" w:rsidRDefault="000662F8" w:rsidP="00FD2689">
      <w:pPr>
        <w:pStyle w:val="GPSL2Numbered"/>
      </w:pPr>
      <w:bookmarkStart w:id="5" w:name="_heading=h.3znysh7" w:colFirst="0" w:colLast="0"/>
      <w:bookmarkEnd w:id="5"/>
      <w:r w:rsidRPr="000B0B46">
        <w:t>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14:paraId="486AA531" w14:textId="04B21687" w:rsidR="00F778F7" w:rsidRPr="000B0B46" w:rsidRDefault="000662F8" w:rsidP="00FD2689">
      <w:pPr>
        <w:pStyle w:val="GPSL2Numbered"/>
      </w:pPr>
      <w:r w:rsidRPr="000B0B46">
        <w:t>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14:paraId="3E502DE1" w14:textId="5AB4D27C" w:rsidR="00F778F7" w:rsidRPr="000B0B46" w:rsidRDefault="000662F8" w:rsidP="00FD2689">
      <w:pPr>
        <w:pStyle w:val="GPSL2Numbered"/>
      </w:pPr>
      <w:r w:rsidRPr="000B0B46">
        <w:t>The purpose of the Operational Board meetings will be to review the Supplier’s performance under this Contract</w:t>
      </w:r>
      <w:r w:rsidR="00E13678">
        <w:t xml:space="preserve"> and </w:t>
      </w:r>
      <w:r w:rsidR="00024A62">
        <w:t xml:space="preserve">consider </w:t>
      </w:r>
      <w:r w:rsidR="00136551">
        <w:t>initiatives</w:t>
      </w:r>
      <w:r w:rsidR="00F755D4">
        <w:t xml:space="preserve"> to enhance the Services </w:t>
      </w:r>
      <w:r w:rsidR="00AC0EA8">
        <w:t>delivered under th</w:t>
      </w:r>
      <w:r w:rsidR="00136551">
        <w:t>is Contract</w:t>
      </w:r>
      <w:r w:rsidRPr="000B0B46">
        <w:t>. The agenda for each meeting shall be set by the Buyer and communicated to the Supplier in advance of that meeting.</w:t>
      </w:r>
    </w:p>
    <w:p w14:paraId="24FCEBDA" w14:textId="77777777" w:rsidR="00F778F7" w:rsidRPr="000B0B46" w:rsidRDefault="000662F8" w:rsidP="00FD2689">
      <w:pPr>
        <w:pStyle w:val="GPSL1CLAUSEHEADING"/>
        <w:rPr>
          <w:rFonts w:ascii="Arial" w:hAnsi="Arial"/>
        </w:rPr>
      </w:pPr>
      <w:r w:rsidRPr="000B0B46">
        <w:rPr>
          <w:rFonts w:ascii="Arial" w:hAnsi="Arial"/>
        </w:rPr>
        <w:t>Contract Risk Management</w:t>
      </w:r>
    </w:p>
    <w:p w14:paraId="15F0DF3E" w14:textId="77777777" w:rsidR="00F778F7" w:rsidRPr="000B0B46" w:rsidRDefault="000662F8" w:rsidP="00FD2689">
      <w:pPr>
        <w:pStyle w:val="GPSL2Numbered"/>
      </w:pPr>
      <w:r w:rsidRPr="000B0B46">
        <w:t>Both Parties shall pro-actively manage risks attributed to them under the terms of this Contract.</w:t>
      </w:r>
    </w:p>
    <w:p w14:paraId="54B10738" w14:textId="77777777" w:rsidR="00F778F7" w:rsidRPr="000B0B46" w:rsidRDefault="000662F8" w:rsidP="00FD2689">
      <w:pPr>
        <w:pStyle w:val="GPSL2Numbered"/>
        <w:keepNext/>
      </w:pPr>
      <w:r w:rsidRPr="000B0B46">
        <w:t>The Supplier shall develop, operate, maintain and amend, as agreed with the Buyer, processes for:</w:t>
      </w:r>
    </w:p>
    <w:p w14:paraId="266EC3F1" w14:textId="77777777" w:rsidR="00F778F7" w:rsidRPr="000B0B46" w:rsidRDefault="000662F8" w:rsidP="00FD2689">
      <w:pPr>
        <w:pStyle w:val="GPSL3numberedclause"/>
      </w:pPr>
      <w:r w:rsidRPr="000B0B46">
        <w:t>the identification and management of risks;</w:t>
      </w:r>
    </w:p>
    <w:p w14:paraId="025FAACE" w14:textId="6DE3F754" w:rsidR="00F778F7" w:rsidRPr="000B0B46" w:rsidRDefault="000662F8" w:rsidP="00FD2689">
      <w:pPr>
        <w:pStyle w:val="GPSL3numberedclause"/>
      </w:pPr>
      <w:r w:rsidRPr="000B0B46">
        <w:t>the identification and management of issues; and</w:t>
      </w:r>
    </w:p>
    <w:p w14:paraId="2B28416E" w14:textId="77777777" w:rsidR="00F778F7" w:rsidRPr="000B0B46" w:rsidRDefault="000662F8" w:rsidP="00FD2689">
      <w:pPr>
        <w:pStyle w:val="GPSL3numberedclause"/>
      </w:pPr>
      <w:r w:rsidRPr="000B0B46">
        <w:t>monitoring and controlling project plans.</w:t>
      </w:r>
    </w:p>
    <w:p w14:paraId="4262F354" w14:textId="77777777" w:rsidR="00F778F7" w:rsidRPr="000B0B46" w:rsidRDefault="000662F8" w:rsidP="00FD2689">
      <w:pPr>
        <w:pStyle w:val="GPSL2Numbered"/>
        <w:rPr>
          <w:b/>
        </w:rPr>
      </w:pPr>
      <w:r w:rsidRPr="000B0B46">
        <w:t>The Supplier allows the Buyer to inspect at any time within working hours the accounts and records which the Supplier is required to keep.</w:t>
      </w:r>
    </w:p>
    <w:p w14:paraId="691DAA3D" w14:textId="738C447B" w:rsidR="00F778F7" w:rsidRPr="000B0B46" w:rsidRDefault="000662F8" w:rsidP="00FD2689">
      <w:pPr>
        <w:pStyle w:val="GPSL2Numbered"/>
      </w:pPr>
      <w:r w:rsidRPr="000B0B46">
        <w:t xml:space="preserve">The Supplier will maintain a risk register of the risks relating to </w:t>
      </w:r>
      <w:r w:rsidR="00837C00">
        <w:t>this Contract</w:t>
      </w:r>
      <w:r w:rsidRPr="000B0B46">
        <w:t xml:space="preserve"> which the Buyer and the Supplier have identified. </w:t>
      </w:r>
    </w:p>
    <w:p w14:paraId="3218E65D" w14:textId="77777777" w:rsidR="00F778F7" w:rsidRPr="000B0B46" w:rsidRDefault="00F778F7">
      <w:pPr>
        <w:pBdr>
          <w:top w:val="nil"/>
          <w:left w:val="nil"/>
          <w:bottom w:val="nil"/>
          <w:right w:val="nil"/>
          <w:between w:val="nil"/>
        </w:pBdr>
        <w:tabs>
          <w:tab w:val="left" w:pos="709"/>
          <w:tab w:val="left" w:pos="1559"/>
          <w:tab w:val="left" w:pos="2268"/>
          <w:tab w:val="left" w:pos="2977"/>
          <w:tab w:val="left" w:pos="3686"/>
          <w:tab w:val="left" w:pos="4394"/>
          <w:tab w:val="right" w:pos="8789"/>
        </w:tabs>
        <w:spacing w:before="100" w:after="100"/>
        <w:rPr>
          <w:color w:val="000000"/>
          <w:szCs w:val="24"/>
        </w:rPr>
      </w:pPr>
    </w:p>
    <w:p w14:paraId="004A4F76" w14:textId="23D53E07" w:rsidR="00F778F7" w:rsidRPr="000B0B46" w:rsidRDefault="000662F8" w:rsidP="7CAC350F">
      <w:pPr>
        <w:keepNext/>
        <w:spacing w:after="200" w:line="276" w:lineRule="auto"/>
        <w:rPr>
          <w:b/>
          <w:bCs/>
          <w:sz w:val="36"/>
          <w:szCs w:val="36"/>
        </w:rPr>
      </w:pPr>
      <w:r>
        <w:br w:type="page"/>
      </w:r>
      <w:bookmarkStart w:id="6" w:name="Annex"/>
      <w:r w:rsidRPr="7CAC350F">
        <w:rPr>
          <w:b/>
          <w:bCs/>
          <w:sz w:val="36"/>
          <w:szCs w:val="36"/>
        </w:rPr>
        <w:lastRenderedPageBreak/>
        <w:t>Annex</w:t>
      </w:r>
      <w:bookmarkEnd w:id="6"/>
      <w:r w:rsidRPr="7CAC350F">
        <w:rPr>
          <w:b/>
          <w:bCs/>
          <w:sz w:val="36"/>
          <w:szCs w:val="36"/>
        </w:rPr>
        <w:t>: Operational Boards</w:t>
      </w:r>
    </w:p>
    <w:p w14:paraId="3DD714E5" w14:textId="77777777" w:rsidR="00F778F7" w:rsidRPr="000B0B46" w:rsidRDefault="000662F8">
      <w:pPr>
        <w:pBdr>
          <w:top w:val="nil"/>
          <w:left w:val="nil"/>
          <w:bottom w:val="nil"/>
          <w:right w:val="nil"/>
          <w:between w:val="nil"/>
        </w:pBdr>
        <w:tabs>
          <w:tab w:val="left" w:pos="360"/>
        </w:tabs>
        <w:spacing w:after="240"/>
        <w:rPr>
          <w:color w:val="000000"/>
          <w:szCs w:val="24"/>
        </w:rPr>
      </w:pPr>
      <w:r w:rsidRPr="000B0B46">
        <w:rPr>
          <w:color w:val="000000"/>
          <w:szCs w:val="24"/>
        </w:rPr>
        <w:t>The Parties agree to operate the following boards at the locations and at the frequencies set out below:</w:t>
      </w:r>
    </w:p>
    <w:p w14:paraId="7EA64382" w14:textId="63844B6F" w:rsidR="00876D27" w:rsidRPr="00FF0004" w:rsidRDefault="00876D27" w:rsidP="00FD2689">
      <w:pPr>
        <w:spacing w:after="200" w:line="276" w:lineRule="auto"/>
        <w:rPr>
          <w:bCs/>
          <w:iCs/>
          <w:szCs w:val="24"/>
        </w:rPr>
      </w:pPr>
      <w:bookmarkStart w:id="7" w:name="_heading=h.1fob9te" w:colFirst="0" w:colLast="0"/>
      <w:bookmarkEnd w:id="7"/>
      <w:r w:rsidRPr="00FF0004">
        <w:rPr>
          <w:bCs/>
          <w:iCs/>
          <w:szCs w:val="24"/>
        </w:rPr>
        <w:t xml:space="preserve">Membership of the Operational Board will comprise </w:t>
      </w:r>
      <w:r w:rsidR="00C71EF3" w:rsidRPr="00FF0004">
        <w:rPr>
          <w:bCs/>
          <w:iCs/>
          <w:szCs w:val="24"/>
        </w:rPr>
        <w:t>two representatives from each of the Supplier and the Buyer to be agreed</w:t>
      </w:r>
      <w:r w:rsidR="009333EA" w:rsidRPr="00FF0004">
        <w:rPr>
          <w:bCs/>
          <w:iCs/>
          <w:szCs w:val="24"/>
        </w:rPr>
        <w:t xml:space="preserve"> prior to the commencement of the Contract</w:t>
      </w:r>
      <w:r w:rsidR="000276EA" w:rsidRPr="00FF0004">
        <w:rPr>
          <w:bCs/>
          <w:iCs/>
          <w:szCs w:val="24"/>
        </w:rPr>
        <w:t>.</w:t>
      </w:r>
    </w:p>
    <w:p w14:paraId="0958B03C" w14:textId="08C8E909" w:rsidR="00A97FDD" w:rsidRPr="00FF0004" w:rsidRDefault="000276EA" w:rsidP="00FD2689">
      <w:pPr>
        <w:spacing w:after="200" w:line="276" w:lineRule="auto"/>
        <w:rPr>
          <w:bCs/>
          <w:iCs/>
          <w:szCs w:val="24"/>
        </w:rPr>
      </w:pPr>
      <w:r w:rsidRPr="00FF0004">
        <w:rPr>
          <w:bCs/>
          <w:iCs/>
          <w:szCs w:val="24"/>
        </w:rPr>
        <w:t>The Operational Board will meet on a quarterly basis for the purpose</w:t>
      </w:r>
      <w:r w:rsidR="00A97FDD" w:rsidRPr="00FF0004">
        <w:rPr>
          <w:bCs/>
          <w:iCs/>
          <w:szCs w:val="24"/>
        </w:rPr>
        <w:t>s described in paragraph 4.5 above.</w:t>
      </w:r>
    </w:p>
    <w:p w14:paraId="4746F414" w14:textId="77777777" w:rsidR="00BB796D" w:rsidRDefault="00746BBB" w:rsidP="00FD2689">
      <w:pPr>
        <w:spacing w:after="200" w:line="276" w:lineRule="auto"/>
        <w:rPr>
          <w:bCs/>
          <w:iCs/>
          <w:szCs w:val="24"/>
        </w:rPr>
      </w:pPr>
      <w:r w:rsidRPr="00FF0004">
        <w:rPr>
          <w:bCs/>
          <w:iCs/>
          <w:szCs w:val="24"/>
        </w:rPr>
        <w:t>Meetings of the Operational Board will be held at venues to be agreed by the</w:t>
      </w:r>
      <w:r w:rsidR="00EA15C2" w:rsidRPr="00FF0004">
        <w:rPr>
          <w:bCs/>
          <w:iCs/>
          <w:szCs w:val="24"/>
        </w:rPr>
        <w:t xml:space="preserve"> Supplier and Buyer. Meetings may be held remotely using Microsoft Teams facilities.</w:t>
      </w:r>
      <w:del w:id="8" w:author="Author">
        <w:r w:rsidRPr="00FF0004" w:rsidDel="00EA15C2">
          <w:rPr>
            <w:bCs/>
            <w:iCs/>
            <w:szCs w:val="24"/>
          </w:rPr>
          <w:delText xml:space="preserve"> </w:delText>
        </w:r>
      </w:del>
    </w:p>
    <w:p w14:paraId="13BE01AF" w14:textId="59E48FC4" w:rsidR="000276EA" w:rsidRPr="00FF0004" w:rsidRDefault="00BB796D" w:rsidP="00FD2689">
      <w:pPr>
        <w:spacing w:after="200" w:line="276" w:lineRule="auto"/>
        <w:rPr>
          <w:bCs/>
          <w:iCs/>
          <w:szCs w:val="24"/>
        </w:rPr>
      </w:pPr>
      <w:r>
        <w:rPr>
          <w:bCs/>
          <w:iCs/>
          <w:szCs w:val="24"/>
        </w:rPr>
        <w:t xml:space="preserve">Meetings will </w:t>
      </w:r>
      <w:r w:rsidR="007F2DC0">
        <w:rPr>
          <w:bCs/>
          <w:iCs/>
          <w:szCs w:val="24"/>
        </w:rPr>
        <w:t xml:space="preserve">be minuted by the Supplier. Actions to take forward will be agreed by the </w:t>
      </w:r>
      <w:r w:rsidR="00E435D2">
        <w:rPr>
          <w:bCs/>
          <w:iCs/>
          <w:szCs w:val="24"/>
        </w:rPr>
        <w:t>Supplier and Buyer.</w:t>
      </w:r>
      <w:r w:rsidR="000276EA" w:rsidRPr="00FF0004">
        <w:rPr>
          <w:bCs/>
          <w:iCs/>
          <w:szCs w:val="24"/>
        </w:rPr>
        <w:t xml:space="preserve">  </w:t>
      </w:r>
    </w:p>
    <w:p w14:paraId="7AB0069E" w14:textId="4DFAD3BC" w:rsidR="00FD2689" w:rsidRPr="000B0B46" w:rsidRDefault="00FD2689" w:rsidP="00FD2689">
      <w:pPr>
        <w:spacing w:after="200" w:line="276" w:lineRule="auto"/>
        <w:rPr>
          <w:szCs w:val="24"/>
        </w:rPr>
      </w:pPr>
    </w:p>
    <w:bookmarkEnd w:id="0"/>
    <w:p w14:paraId="2A99A259" w14:textId="62F5FC02" w:rsidR="00FD2689" w:rsidRPr="000B0B46" w:rsidRDefault="00FD2689" w:rsidP="00FD2689">
      <w:pPr>
        <w:spacing w:after="200" w:line="276" w:lineRule="auto"/>
        <w:rPr>
          <w:szCs w:val="24"/>
        </w:rPr>
      </w:pPr>
    </w:p>
    <w:p w14:paraId="11D1C41A" w14:textId="7DB94FB2" w:rsidR="00FD2689" w:rsidRDefault="00FD2689" w:rsidP="00FD2689">
      <w:pPr>
        <w:spacing w:after="200" w:line="276" w:lineRule="auto"/>
        <w:rPr>
          <w:szCs w:val="24"/>
        </w:rPr>
      </w:pPr>
    </w:p>
    <w:sectPr w:rsidR="00FD2689">
      <w:headerReference w:type="default" r:id="rId12"/>
      <w:footerReference w:type="even" r:id="rId13"/>
      <w:footerReference w:type="default" r:id="rId14"/>
      <w:footerReference w:type="first" r:id="rId15"/>
      <w:pgSz w:w="11907" w:h="16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FB365" w14:textId="77777777" w:rsidR="00E13060" w:rsidRDefault="00E13060">
      <w:r>
        <w:separator/>
      </w:r>
    </w:p>
  </w:endnote>
  <w:endnote w:type="continuationSeparator" w:id="0">
    <w:p w14:paraId="0088D0CF" w14:textId="77777777" w:rsidR="00E13060" w:rsidRDefault="00E1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GBuchBQ-Regular">
    <w:panose1 w:val="00000000000000000000"/>
    <w:charset w:val="00"/>
    <w:family w:val="roman"/>
    <w:notTrueType/>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800BA" w14:textId="69B9A201" w:rsidR="00FB3EB0" w:rsidRDefault="00FB3EB0">
    <w:pPr>
      <w:pStyle w:val="Footer"/>
    </w:pPr>
    <w:r>
      <w:rPr>
        <w:noProof/>
      </w:rPr>
      <mc:AlternateContent>
        <mc:Choice Requires="wps">
          <w:drawing>
            <wp:anchor distT="0" distB="0" distL="0" distR="0" simplePos="0" relativeHeight="251659264" behindDoc="0" locked="0" layoutInCell="1" allowOverlap="1" wp14:anchorId="1188FA0D" wp14:editId="4402E9C6">
              <wp:simplePos x="635" y="635"/>
              <wp:positionH relativeFrom="page">
                <wp:align>left</wp:align>
              </wp:positionH>
              <wp:positionV relativeFrom="page">
                <wp:align>bottom</wp:align>
              </wp:positionV>
              <wp:extent cx="1470025" cy="345440"/>
              <wp:effectExtent l="0" t="0" r="15875" b="0"/>
              <wp:wrapNone/>
              <wp:docPr id="147961116"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5ADF44CA" w14:textId="425EEAF9" w:rsidR="00FB3EB0" w:rsidRPr="00FB3EB0" w:rsidRDefault="00FB3EB0" w:rsidP="00FB3EB0">
                          <w:pPr>
                            <w:rPr>
                              <w:rFonts w:ascii="Calibri" w:eastAsia="Calibri" w:hAnsi="Calibri" w:cs="Calibri"/>
                              <w:noProof/>
                              <w:color w:val="000000"/>
                              <w:sz w:val="20"/>
                            </w:rPr>
                          </w:pPr>
                          <w:r w:rsidRPr="00FB3EB0">
                            <w:rPr>
                              <w:rFonts w:ascii="Calibri" w:eastAsia="Calibri" w:hAnsi="Calibri" w:cs="Calibri"/>
                              <w:noProof/>
                              <w:color w:val="000000"/>
                              <w:sz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188FA0D" id="_x0000_t202" coordsize="21600,21600" o:spt="202" path="m,l,21600r21600,l21600,xe">
              <v:stroke joinstyle="miter"/>
              <v:path gradientshapeok="t" o:connecttype="rect"/>
            </v:shapetype>
            <v:shape id="Text Box 2" o:spid="_x0000_s1026" type="#_x0000_t202" alt="Unrestricted Document" style="position:absolute;margin-left:0;margin-top:0;width:115.7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" filled="f" stroked="f">
              <v:textbox style="mso-fit-shape-to-text:t" inset="20pt,0,0,15pt">
                <w:txbxContent>
                  <w:p w14:paraId="5ADF44CA" w14:textId="425EEAF9" w:rsidR="00FB3EB0" w:rsidRPr="00FB3EB0" w:rsidRDefault="00FB3EB0" w:rsidP="00FB3EB0">
                    <w:pPr>
                      <w:rPr>
                        <w:rFonts w:ascii="Calibri" w:eastAsia="Calibri" w:hAnsi="Calibri" w:cs="Calibri"/>
                        <w:noProof/>
                        <w:color w:val="000000"/>
                        <w:sz w:val="20"/>
                      </w:rPr>
                    </w:pPr>
                    <w:r w:rsidRPr="00FB3EB0">
                      <w:rPr>
                        <w:rFonts w:ascii="Calibri" w:eastAsia="Calibri" w:hAnsi="Calibri" w:cs="Calibri"/>
                        <w:noProof/>
                        <w:color w:val="000000"/>
                        <w:sz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5A62" w14:textId="2EBF412F" w:rsidR="00F778F7" w:rsidRPr="00E14270" w:rsidRDefault="00FB3EB0">
    <w:pPr>
      <w:tabs>
        <w:tab w:val="center" w:pos="4513"/>
        <w:tab w:val="right" w:pos="9026"/>
      </w:tabs>
      <w:rPr>
        <w:sz w:val="20"/>
      </w:rPr>
    </w:pPr>
    <w:r>
      <w:rPr>
        <w:noProof/>
        <w:sz w:val="20"/>
      </w:rPr>
      <mc:AlternateContent>
        <mc:Choice Requires="wps">
          <w:drawing>
            <wp:anchor distT="0" distB="0" distL="0" distR="0" simplePos="0" relativeHeight="251660288" behindDoc="0" locked="0" layoutInCell="1" allowOverlap="1" wp14:anchorId="7A348236" wp14:editId="0D4131B7">
              <wp:simplePos x="635" y="635"/>
              <wp:positionH relativeFrom="page">
                <wp:align>left</wp:align>
              </wp:positionH>
              <wp:positionV relativeFrom="page">
                <wp:align>bottom</wp:align>
              </wp:positionV>
              <wp:extent cx="1470025" cy="345440"/>
              <wp:effectExtent l="0" t="0" r="15875" b="0"/>
              <wp:wrapNone/>
              <wp:docPr id="1985994861"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57C795B9" w14:textId="1EC7B5FF" w:rsidR="00FB3EB0" w:rsidRPr="00FB3EB0" w:rsidRDefault="00FB3EB0" w:rsidP="00FB3EB0">
                          <w:pPr>
                            <w:rPr>
                              <w:rFonts w:ascii="Calibri" w:eastAsia="Calibri" w:hAnsi="Calibri" w:cs="Calibri"/>
                              <w:noProof/>
                              <w:color w:val="000000"/>
                              <w:sz w:val="20"/>
                            </w:rPr>
                          </w:pPr>
                          <w:r w:rsidRPr="00FB3EB0">
                            <w:rPr>
                              <w:rFonts w:ascii="Calibri" w:eastAsia="Calibri" w:hAnsi="Calibri" w:cs="Calibri"/>
                              <w:noProof/>
                              <w:color w:val="000000"/>
                              <w:sz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348236" id="_x0000_t202" coordsize="21600,21600" o:spt="202" path="m,l,21600r21600,l21600,xe">
              <v:stroke joinstyle="miter"/>
              <v:path gradientshapeok="t" o:connecttype="rect"/>
            </v:shapetype>
            <v:shape id="Text Box 3" o:spid="_x0000_s1027" type="#_x0000_t202" alt="Unrestricted Document" style="position:absolute;margin-left:0;margin-top:0;width:115.7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" filled="f" stroked="f">
              <v:textbox style="mso-fit-shape-to-text:t" inset="20pt,0,0,15pt">
                <w:txbxContent>
                  <w:p w14:paraId="57C795B9" w14:textId="1EC7B5FF" w:rsidR="00FB3EB0" w:rsidRPr="00FB3EB0" w:rsidRDefault="00FB3EB0" w:rsidP="00FB3EB0">
                    <w:pPr>
                      <w:rPr>
                        <w:rFonts w:ascii="Calibri" w:eastAsia="Calibri" w:hAnsi="Calibri" w:cs="Calibri"/>
                        <w:noProof/>
                        <w:color w:val="000000"/>
                        <w:sz w:val="20"/>
                      </w:rPr>
                    </w:pPr>
                    <w:r w:rsidRPr="00FB3EB0">
                      <w:rPr>
                        <w:rFonts w:ascii="Calibri" w:eastAsia="Calibri" w:hAnsi="Calibri" w:cs="Calibri"/>
                        <w:noProof/>
                        <w:color w:val="000000"/>
                        <w:sz w:val="20"/>
                      </w:rPr>
                      <w:t>Unrestricted Document</w:t>
                    </w:r>
                  </w:p>
                </w:txbxContent>
              </v:textbox>
              <w10:wrap anchorx="page" anchory="page"/>
            </v:shape>
          </w:pict>
        </mc:Fallback>
      </mc:AlternateContent>
    </w:r>
  </w:p>
  <w:p w14:paraId="3C21476E" w14:textId="0196BB43" w:rsidR="00F778F7" w:rsidRPr="00E14270" w:rsidRDefault="00D85F58">
    <w:pPr>
      <w:tabs>
        <w:tab w:val="center" w:pos="4513"/>
        <w:tab w:val="right" w:pos="9026"/>
      </w:tabs>
      <w:rPr>
        <w:color w:val="BFBFBF"/>
        <w:sz w:val="20"/>
      </w:rPr>
    </w:pPr>
    <w:r>
      <w:rPr>
        <w:color w:val="BFBFBF"/>
        <w:sz w:val="20"/>
      </w:rPr>
      <w:t>v.</w:t>
    </w:r>
    <w:r w:rsidR="000C1DB0">
      <w:rPr>
        <w:color w:val="BFBFBF"/>
        <w:sz w:val="20"/>
      </w:rPr>
      <w:t>1.</w:t>
    </w:r>
    <w:r w:rsidR="004463A3">
      <w:rPr>
        <w:color w:val="BFBFBF"/>
        <w:sz w:val="20"/>
      </w:rPr>
      <w:t>3</w:t>
    </w:r>
  </w:p>
  <w:p w14:paraId="0F22B3FA" w14:textId="425C22B1" w:rsidR="00F778F7" w:rsidRPr="00184744" w:rsidRDefault="000662F8" w:rsidP="00184744">
    <w:pPr>
      <w:pBdr>
        <w:top w:val="nil"/>
        <w:left w:val="nil"/>
        <w:bottom w:val="nil"/>
        <w:right w:val="nil"/>
        <w:between w:val="nil"/>
      </w:pBdr>
      <w:tabs>
        <w:tab w:val="center" w:pos="4320"/>
        <w:tab w:val="right" w:pos="8640"/>
      </w:tabs>
      <w:rPr>
        <w:color w:val="BFBFBF"/>
        <w:sz w:val="20"/>
      </w:rPr>
    </w:pPr>
    <w:r w:rsidRPr="00E14270">
      <w:rPr>
        <w:color w:val="BFBFBF"/>
        <w:sz w:val="20"/>
      </w:rPr>
      <w:tab/>
    </w:r>
    <w:r w:rsidRPr="00E14270">
      <w:rPr>
        <w:color w:val="BFBFBF"/>
        <w:sz w:val="20"/>
      </w:rPr>
      <w:tab/>
      <w:t xml:space="preserve"> </w:t>
    </w:r>
    <w:r w:rsidRPr="00E14270">
      <w:rPr>
        <w:color w:val="BFBFBF"/>
        <w:sz w:val="20"/>
      </w:rPr>
      <w:fldChar w:fldCharType="begin"/>
    </w:r>
    <w:r w:rsidRPr="00942B98">
      <w:rPr>
        <w:color w:val="BFBFBF"/>
        <w:sz w:val="20"/>
      </w:rPr>
      <w:instrText>PAGE</w:instrText>
    </w:r>
    <w:r w:rsidRPr="00E14270">
      <w:rPr>
        <w:color w:val="BFBFBF"/>
        <w:sz w:val="20"/>
      </w:rPr>
      <w:fldChar w:fldCharType="separate"/>
    </w:r>
    <w:r w:rsidR="00762D20">
      <w:rPr>
        <w:noProof/>
        <w:color w:val="BFBFBF"/>
        <w:sz w:val="20"/>
      </w:rPr>
      <w:t>3</w:t>
    </w:r>
    <w:r w:rsidRPr="00E14270">
      <w:rPr>
        <w:color w:val="BFBFB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101FA" w14:textId="7EAEA799" w:rsidR="00F778F7" w:rsidRDefault="00FB3EB0">
    <w:pPr>
      <w:tabs>
        <w:tab w:val="center" w:pos="4513"/>
        <w:tab w:val="right" w:pos="9026"/>
      </w:tabs>
    </w:pPr>
    <w:r>
      <w:rPr>
        <w:noProof/>
      </w:rPr>
      <mc:AlternateContent>
        <mc:Choice Requires="wps">
          <w:drawing>
            <wp:anchor distT="0" distB="0" distL="0" distR="0" simplePos="0" relativeHeight="251658240" behindDoc="0" locked="0" layoutInCell="1" allowOverlap="1" wp14:anchorId="0D60A381" wp14:editId="24A7E87A">
              <wp:simplePos x="635" y="635"/>
              <wp:positionH relativeFrom="page">
                <wp:align>left</wp:align>
              </wp:positionH>
              <wp:positionV relativeFrom="page">
                <wp:align>bottom</wp:align>
              </wp:positionV>
              <wp:extent cx="1470025" cy="345440"/>
              <wp:effectExtent l="0" t="0" r="15875" b="0"/>
              <wp:wrapNone/>
              <wp:docPr id="1349862437"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1E45E04E" w14:textId="79BAD7F7" w:rsidR="00FB3EB0" w:rsidRPr="00FB3EB0" w:rsidRDefault="00FB3EB0" w:rsidP="00FB3EB0">
                          <w:pPr>
                            <w:rPr>
                              <w:rFonts w:ascii="Calibri" w:eastAsia="Calibri" w:hAnsi="Calibri" w:cs="Calibri"/>
                              <w:noProof/>
                              <w:color w:val="000000"/>
                              <w:sz w:val="20"/>
                            </w:rPr>
                          </w:pPr>
                          <w:r w:rsidRPr="00FB3EB0">
                            <w:rPr>
                              <w:rFonts w:ascii="Calibri" w:eastAsia="Calibri" w:hAnsi="Calibri" w:cs="Calibri"/>
                              <w:noProof/>
                              <w:color w:val="000000"/>
                              <w:sz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D60A381" id="_x0000_t202" coordsize="21600,21600" o:spt="202" path="m,l,21600r21600,l21600,xe">
              <v:stroke joinstyle="miter"/>
              <v:path gradientshapeok="t" o:connecttype="rect"/>
            </v:shapetype>
            <v:shape id="Text Box 1" o:spid="_x0000_s1028" type="#_x0000_t202" alt="Unrestricted Document" style="position:absolute;margin-left:0;margin-top:0;width:115.7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" filled="f" stroked="f">
              <v:textbox style="mso-fit-shape-to-text:t" inset="20pt,0,0,15pt">
                <w:txbxContent>
                  <w:p w14:paraId="1E45E04E" w14:textId="79BAD7F7" w:rsidR="00FB3EB0" w:rsidRPr="00FB3EB0" w:rsidRDefault="00FB3EB0" w:rsidP="00FB3EB0">
                    <w:pPr>
                      <w:rPr>
                        <w:rFonts w:ascii="Calibri" w:eastAsia="Calibri" w:hAnsi="Calibri" w:cs="Calibri"/>
                        <w:noProof/>
                        <w:color w:val="000000"/>
                        <w:sz w:val="20"/>
                      </w:rPr>
                    </w:pPr>
                    <w:r w:rsidRPr="00FB3EB0">
                      <w:rPr>
                        <w:rFonts w:ascii="Calibri" w:eastAsia="Calibri" w:hAnsi="Calibri" w:cs="Calibri"/>
                        <w:noProof/>
                        <w:color w:val="000000"/>
                        <w:sz w:val="20"/>
                      </w:rPr>
                      <w:t>Unrestricted Document</w:t>
                    </w:r>
                  </w:p>
                </w:txbxContent>
              </v:textbox>
              <w10:wrap anchorx="page" anchory="page"/>
            </v:shape>
          </w:pict>
        </mc:Fallback>
      </mc:AlternateContent>
    </w:r>
    <w:r w:rsidR="000662F8">
      <w:tab/>
    </w:r>
    <w:r w:rsidR="000662F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3F4AA" w14:textId="77777777" w:rsidR="00E13060" w:rsidRDefault="00E13060">
      <w:r>
        <w:separator/>
      </w:r>
    </w:p>
  </w:footnote>
  <w:footnote w:type="continuationSeparator" w:id="0">
    <w:p w14:paraId="2BF7BB70" w14:textId="77777777" w:rsidR="00E13060" w:rsidRDefault="00E13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B6796" w14:textId="3E91FCA9" w:rsidR="00D85F58" w:rsidRPr="000C1DB0" w:rsidRDefault="000662F8" w:rsidP="00D85F58">
    <w:pPr>
      <w:pBdr>
        <w:top w:val="nil"/>
        <w:left w:val="nil"/>
        <w:bottom w:val="nil"/>
        <w:right w:val="nil"/>
        <w:between w:val="nil"/>
      </w:pBdr>
      <w:tabs>
        <w:tab w:val="center" w:pos="4320"/>
        <w:tab w:val="right" w:pos="8640"/>
      </w:tabs>
      <w:rPr>
        <w:color w:val="000000"/>
        <w:sz w:val="20"/>
      </w:rPr>
    </w:pPr>
    <w:r w:rsidRPr="00D85F58">
      <w:rPr>
        <w:bCs/>
        <w:color w:val="000000"/>
        <w:sz w:val="20"/>
      </w:rPr>
      <w:t>Schedule 13 (Contract Management)</w:t>
    </w:r>
    <w:r w:rsidR="00D85F58">
      <w:rPr>
        <w:bCs/>
        <w:color w:val="000000"/>
        <w:sz w:val="20"/>
      </w:rPr>
      <w:t xml:space="preserve">, </w:t>
    </w:r>
    <w:r w:rsidRPr="00FD2689">
      <w:rPr>
        <w:color w:val="000000"/>
        <w:sz w:val="20"/>
      </w:rPr>
      <w:t>Crown Copyright 20</w:t>
    </w:r>
    <w:r w:rsidR="00054CBC">
      <w:rPr>
        <w:color w:val="000000"/>
        <w:sz w:val="20"/>
      </w:rPr>
      <w:t>2</w:t>
    </w:r>
    <w:bookmarkStart w:id="9" w:name="bookmark=id.3znysh7" w:colFirst="0" w:colLast="0"/>
    <w:bookmarkEnd w:id="9"/>
    <w:r w:rsidR="00E84AE5">
      <w:rPr>
        <w:color w:val="000000"/>
        <w:sz w:val="20"/>
      </w:rPr>
      <w:t>5</w:t>
    </w:r>
    <w:r w:rsidR="00D85F58">
      <w:rPr>
        <w:color w:val="000000"/>
        <w:sz w:val="20"/>
      </w:rPr>
      <w:t>, [Subject to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62685"/>
    <w:multiLevelType w:val="multilevel"/>
    <w:tmpl w:val="1E1EE4CA"/>
    <w:lvl w:ilvl="0">
      <w:start w:val="1"/>
      <w:numFmt w:val="decimal"/>
      <w:pStyle w:val="GPSL1CLAUSEHEADING"/>
      <w:lvlText w:val="%1."/>
      <w:lvlJc w:val="left"/>
      <w:pPr>
        <w:ind w:left="360" w:hanging="360"/>
      </w:pPr>
      <w:rPr>
        <w:rFonts w:ascii="Arial" w:hAnsi="Arial" w:cs="Arial" w:hint="default"/>
        <w:b/>
        <w:bCs w:val="0"/>
        <w:i w:val="0"/>
        <w:iCs w:val="0"/>
        <w:caps w:val="0"/>
        <w:strike w:val="0"/>
        <w:dstrike w:val="0"/>
        <w:vanish w:val="0"/>
        <w:color w:val="auto"/>
        <w:spacing w:val="0"/>
        <w:w w:val="100"/>
        <w:kern w:val="0"/>
        <w:position w:val="0"/>
        <w:sz w:val="24"/>
        <w:szCs w:val="22"/>
        <w:u w:val="none"/>
        <w:effect w:val="none"/>
        <w:vertAlign w:val="baseline"/>
      </w:rPr>
    </w:lvl>
    <w:lvl w:ilvl="1">
      <w:start w:val="1"/>
      <w:numFmt w:val="decimal"/>
      <w:pStyle w:val="GPSL2Numbered"/>
      <w:isLgl/>
      <w:lvlText w:val="%1.%2"/>
      <w:lvlJc w:val="left"/>
      <w:pPr>
        <w:tabs>
          <w:tab w:val="num" w:pos="907"/>
        </w:tabs>
        <w:ind w:left="907" w:hanging="547"/>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2">
      <w:start w:val="1"/>
      <w:numFmt w:val="decimal"/>
      <w:pStyle w:val="GPSL3numberedclause"/>
      <w:isLgl/>
      <w:lvlText w:val="%1.%2.%3"/>
      <w:lvlJc w:val="left"/>
      <w:pPr>
        <w:tabs>
          <w:tab w:val="num" w:pos="1757"/>
        </w:tabs>
        <w:ind w:left="1757" w:hanging="850"/>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3">
      <w:start w:val="1"/>
      <w:numFmt w:val="lowerLetter"/>
      <w:pStyle w:val="GPSL4numberedclause"/>
      <w:lvlText w:val="%4)"/>
      <w:lvlJc w:val="left"/>
      <w:pPr>
        <w:tabs>
          <w:tab w:val="num" w:pos="2606"/>
        </w:tabs>
        <w:ind w:left="1699" w:firstLine="58"/>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4">
      <w:start w:val="1"/>
      <w:numFmt w:val="lowerRoman"/>
      <w:pStyle w:val="GPSL5numberedclause"/>
      <w:lvlText w:val="(%5)"/>
      <w:lvlJc w:val="left"/>
      <w:pPr>
        <w:ind w:left="1440" w:hanging="108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72725F9"/>
    <w:multiLevelType w:val="multilevel"/>
    <w:tmpl w:val="36860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ascii="Arial" w:hAnsi="Arial" w:hint="default"/>
        <w:b w:val="0"/>
        <w:sz w:val="24"/>
      </w:rPr>
    </w:lvl>
    <w:lvl w:ilvl="2">
      <w:start w:val="1"/>
      <w:numFmt w:val="decimal"/>
      <w:lvlText w:val="%1.%2.%3"/>
      <w:lvlJc w:val="left"/>
      <w:pPr>
        <w:tabs>
          <w:tab w:val="num" w:pos="1714"/>
        </w:tabs>
        <w:ind w:left="1714" w:hanging="807"/>
      </w:pPr>
      <w:rPr>
        <w:rFonts w:ascii="Arial" w:hAnsi="Arial" w:hint="default"/>
        <w:sz w:val="24"/>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1860422B"/>
    <w:multiLevelType w:val="multilevel"/>
    <w:tmpl w:val="D9AC5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0C10BC"/>
    <w:multiLevelType w:val="multilevel"/>
    <w:tmpl w:val="CB981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hint="default"/>
        <w:b w:val="0"/>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95D0AC2"/>
    <w:multiLevelType w:val="multilevel"/>
    <w:tmpl w:val="B8F652AC"/>
    <w:lvl w:ilvl="0">
      <w:start w:val="1"/>
      <w:numFmt w:val="decimal"/>
      <w:pStyle w:val="Level1"/>
      <w:lvlText w:val="%1."/>
      <w:lvlJc w:val="left"/>
      <w:pPr>
        <w:ind w:left="720" w:hanging="720"/>
      </w:pPr>
      <w:rPr>
        <w:smallCaps w:val="0"/>
      </w:rPr>
    </w:lvl>
    <w:lvl w:ilvl="1">
      <w:start w:val="1"/>
      <w:numFmt w:val="decimal"/>
      <w:pStyle w:val="Level2"/>
      <w:lvlText w:val="%1.%2"/>
      <w:lvlJc w:val="left"/>
      <w:pPr>
        <w:ind w:left="1530" w:hanging="720"/>
      </w:pPr>
      <w:rPr>
        <w:b w:val="0"/>
        <w:smallCaps w:val="0"/>
      </w:rPr>
    </w:lvl>
    <w:lvl w:ilvl="2">
      <w:start w:val="1"/>
      <w:numFmt w:val="decimal"/>
      <w:pStyle w:val="Level3"/>
      <w:lvlText w:val="%1.%2.%3"/>
      <w:lvlJc w:val="left"/>
      <w:pPr>
        <w:ind w:left="1980" w:hanging="1080"/>
      </w:pPr>
      <w:rPr>
        <w:smallCaps w:val="0"/>
      </w:rPr>
    </w:lvl>
    <w:lvl w:ilvl="3">
      <w:start w:val="1"/>
      <w:numFmt w:val="decimal"/>
      <w:pStyle w:val="Level4"/>
      <w:lvlText w:val="%1.%2.%3.%4"/>
      <w:lvlJc w:val="left"/>
      <w:pPr>
        <w:ind w:left="3420" w:hanging="1080"/>
      </w:pPr>
      <w:rPr>
        <w:smallCaps w:val="0"/>
      </w:rPr>
    </w:lvl>
    <w:lvl w:ilvl="4">
      <w:start w:val="1"/>
      <w:numFmt w:val="lowerLetter"/>
      <w:pStyle w:val="Level5"/>
      <w:lvlText w:val="(%5)"/>
      <w:lvlJc w:val="left"/>
      <w:pPr>
        <w:ind w:left="3600" w:hanging="720"/>
      </w:pPr>
      <w:rPr>
        <w:smallCaps w:val="0"/>
      </w:rPr>
    </w:lvl>
    <w:lvl w:ilvl="5">
      <w:start w:val="1"/>
      <w:numFmt w:val="lowerRoman"/>
      <w:pStyle w:val="Level6"/>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15:restartNumberingAfterBreak="0">
    <w:nsid w:val="3BF860FC"/>
    <w:multiLevelType w:val="multilevel"/>
    <w:tmpl w:val="F2321E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ascii="Arial" w:hAnsi="Arial" w:hint="default"/>
        <w:b w:val="0"/>
        <w:sz w:val="24"/>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4D7A7F51"/>
    <w:multiLevelType w:val="multilevel"/>
    <w:tmpl w:val="B8F652AC"/>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5401622B"/>
    <w:multiLevelType w:val="multilevel"/>
    <w:tmpl w:val="541AEC2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07"/>
        </w:tabs>
        <w:ind w:left="907" w:hanging="547"/>
      </w:pPr>
      <w:rPr>
        <w:rFonts w:hint="default"/>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6C526161"/>
    <w:multiLevelType w:val="multilevel"/>
    <w:tmpl w:val="B8F652AC"/>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16cid:durableId="1654142491">
    <w:abstractNumId w:val="4"/>
  </w:num>
  <w:num w:numId="2" w16cid:durableId="75637336">
    <w:abstractNumId w:val="0"/>
  </w:num>
  <w:num w:numId="3" w16cid:durableId="2105027237">
    <w:abstractNumId w:val="8"/>
  </w:num>
  <w:num w:numId="4" w16cid:durableId="1180781928">
    <w:abstractNumId w:val="6"/>
  </w:num>
  <w:num w:numId="5" w16cid:durableId="815335234">
    <w:abstractNumId w:val="2"/>
  </w:num>
  <w:num w:numId="6" w16cid:durableId="365643943">
    <w:abstractNumId w:val="0"/>
  </w:num>
  <w:num w:numId="7" w16cid:durableId="1886022970">
    <w:abstractNumId w:val="0"/>
  </w:num>
  <w:num w:numId="8" w16cid:durableId="329909098">
    <w:abstractNumId w:val="0"/>
  </w:num>
  <w:num w:numId="9" w16cid:durableId="1133449452">
    <w:abstractNumId w:val="0"/>
  </w:num>
  <w:num w:numId="10" w16cid:durableId="136382421">
    <w:abstractNumId w:val="7"/>
  </w:num>
  <w:num w:numId="11" w16cid:durableId="1230464248">
    <w:abstractNumId w:val="3"/>
  </w:num>
  <w:num w:numId="12" w16cid:durableId="164630390">
    <w:abstractNumId w:val="5"/>
  </w:num>
  <w:num w:numId="13" w16cid:durableId="813302393">
    <w:abstractNumId w:val="1"/>
  </w:num>
  <w:num w:numId="14" w16cid:durableId="1506936424">
    <w:abstractNumId w:val="0"/>
  </w:num>
  <w:num w:numId="15" w16cid:durableId="1969622975">
    <w:abstractNumId w:val="0"/>
  </w:num>
  <w:num w:numId="16" w16cid:durableId="234166695">
    <w:abstractNumId w:val="0"/>
  </w:num>
  <w:num w:numId="17" w16cid:durableId="63724039">
    <w:abstractNumId w:val="0"/>
  </w:num>
  <w:num w:numId="18" w16cid:durableId="4132420">
    <w:abstractNumId w:val="0"/>
  </w:num>
  <w:num w:numId="19" w16cid:durableId="234365586">
    <w:abstractNumId w:val="0"/>
  </w:num>
  <w:num w:numId="20" w16cid:durableId="1210414527">
    <w:abstractNumId w:val="0"/>
  </w:num>
  <w:num w:numId="21" w16cid:durableId="606741559">
    <w:abstractNumId w:val="0"/>
  </w:num>
  <w:num w:numId="22" w16cid:durableId="1576276796">
    <w:abstractNumId w:val="0"/>
  </w:num>
  <w:num w:numId="23" w16cid:durableId="216094745">
    <w:abstractNumId w:val="0"/>
  </w:num>
  <w:num w:numId="24" w16cid:durableId="368384665">
    <w:abstractNumId w:val="0"/>
  </w:num>
  <w:num w:numId="25" w16cid:durableId="1581134441">
    <w:abstractNumId w:val="0"/>
  </w:num>
  <w:num w:numId="26" w16cid:durableId="979991755">
    <w:abstractNumId w:val="0"/>
  </w:num>
  <w:num w:numId="27" w16cid:durableId="691565862">
    <w:abstractNumId w:val="0"/>
  </w:num>
  <w:num w:numId="28" w16cid:durableId="1387602736">
    <w:abstractNumId w:val="0"/>
  </w:num>
  <w:num w:numId="29" w16cid:durableId="1545483336">
    <w:abstractNumId w:val="0"/>
  </w:num>
  <w:num w:numId="30" w16cid:durableId="1331521549">
    <w:abstractNumId w:val="0"/>
  </w:num>
  <w:num w:numId="31" w16cid:durableId="1717315960">
    <w:abstractNumId w:val="0"/>
  </w:num>
  <w:num w:numId="32" w16cid:durableId="57170643">
    <w:abstractNumId w:val="0"/>
  </w:num>
  <w:num w:numId="33" w16cid:durableId="887037027">
    <w:abstractNumId w:val="0"/>
  </w:num>
  <w:num w:numId="34" w16cid:durableId="2046558510">
    <w:abstractNumId w:val="0"/>
  </w:num>
  <w:num w:numId="35" w16cid:durableId="55977275">
    <w:abstractNumId w:val="0"/>
  </w:num>
  <w:num w:numId="36" w16cid:durableId="757748875">
    <w:abstractNumId w:val="0"/>
  </w:num>
  <w:num w:numId="37" w16cid:durableId="1728187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13 (Contract Management) (V5).DOCX"/>
    <w:docVar w:name="gemCurrentVersion" w:val="18 June 2020 D2V1"/>
    <w:docVar w:name="gemDN1|SYKESJOA|18 June 2020 15:01:29" w:val="V1 - created by F/E"/>
    <w:docVar w:name="gemDN2|SYKESJOA|18 June 2020 15:01:37" w:val="V2 - amend formatting (track)"/>
    <w:docVar w:name="gemDN3|Jan.Batey|Monday, 24 July 2023 09:20:12" w:val="V3 - NV, Amend header/footer, cross refs"/>
    <w:docVar w:name="gemDN4|GAYLEJ|25 July 2023 19:37:50" w:val="V4 - Amend TRK NV"/>
    <w:docVar w:name="gemDocNotesCount" w:val="4"/>
    <w:docVar w:name="gemVerNotesCount" w:val="2"/>
    <w:docVar w:name="gemVN1|SYKESJOA|18 June 2020 15:01:28" w:val="1|1"/>
    <w:docVar w:name="gemVN2|SYKESJOA|18 June 2020 15:01:36" w:val="2|1"/>
  </w:docVars>
  <w:rsids>
    <w:rsidRoot w:val="00F778F7"/>
    <w:rsid w:val="00006E93"/>
    <w:rsid w:val="00023819"/>
    <w:rsid w:val="00024A62"/>
    <w:rsid w:val="000276EA"/>
    <w:rsid w:val="00054CBC"/>
    <w:rsid w:val="000662F8"/>
    <w:rsid w:val="000B0B46"/>
    <w:rsid w:val="000C1DB0"/>
    <w:rsid w:val="00136551"/>
    <w:rsid w:val="001401F4"/>
    <w:rsid w:val="00184744"/>
    <w:rsid w:val="00217EE7"/>
    <w:rsid w:val="00233592"/>
    <w:rsid w:val="00272390"/>
    <w:rsid w:val="00290CC0"/>
    <w:rsid w:val="002C5331"/>
    <w:rsid w:val="00311E6C"/>
    <w:rsid w:val="0035358A"/>
    <w:rsid w:val="003844D8"/>
    <w:rsid w:val="00395AFC"/>
    <w:rsid w:val="003C7C82"/>
    <w:rsid w:val="00427C46"/>
    <w:rsid w:val="004444AB"/>
    <w:rsid w:val="004463A3"/>
    <w:rsid w:val="00456F17"/>
    <w:rsid w:val="00497773"/>
    <w:rsid w:val="00503823"/>
    <w:rsid w:val="00621F29"/>
    <w:rsid w:val="0065174F"/>
    <w:rsid w:val="006A0C4C"/>
    <w:rsid w:val="0073381F"/>
    <w:rsid w:val="00746BBB"/>
    <w:rsid w:val="00761C72"/>
    <w:rsid w:val="00762D20"/>
    <w:rsid w:val="007637FD"/>
    <w:rsid w:val="00775A98"/>
    <w:rsid w:val="007949BF"/>
    <w:rsid w:val="007A6B16"/>
    <w:rsid w:val="007B3BEC"/>
    <w:rsid w:val="007F2DC0"/>
    <w:rsid w:val="00802998"/>
    <w:rsid w:val="00837C00"/>
    <w:rsid w:val="00866109"/>
    <w:rsid w:val="00876D27"/>
    <w:rsid w:val="0092665D"/>
    <w:rsid w:val="009333EA"/>
    <w:rsid w:val="00942B98"/>
    <w:rsid w:val="009B41E1"/>
    <w:rsid w:val="00A62678"/>
    <w:rsid w:val="00A97FDD"/>
    <w:rsid w:val="00AC0EA8"/>
    <w:rsid w:val="00B409B2"/>
    <w:rsid w:val="00B61176"/>
    <w:rsid w:val="00B77259"/>
    <w:rsid w:val="00B81AF6"/>
    <w:rsid w:val="00BB796D"/>
    <w:rsid w:val="00BD2D80"/>
    <w:rsid w:val="00C71EF3"/>
    <w:rsid w:val="00CE1A5A"/>
    <w:rsid w:val="00CF34FB"/>
    <w:rsid w:val="00D85F58"/>
    <w:rsid w:val="00D87A83"/>
    <w:rsid w:val="00E002E2"/>
    <w:rsid w:val="00E059CE"/>
    <w:rsid w:val="00E13060"/>
    <w:rsid w:val="00E13678"/>
    <w:rsid w:val="00E14270"/>
    <w:rsid w:val="00E435D2"/>
    <w:rsid w:val="00E53CC2"/>
    <w:rsid w:val="00E639C0"/>
    <w:rsid w:val="00E84AE5"/>
    <w:rsid w:val="00EA15C2"/>
    <w:rsid w:val="00F10451"/>
    <w:rsid w:val="00F26D10"/>
    <w:rsid w:val="00F4657C"/>
    <w:rsid w:val="00F755D4"/>
    <w:rsid w:val="00F778F7"/>
    <w:rsid w:val="00F83027"/>
    <w:rsid w:val="00F84F34"/>
    <w:rsid w:val="00FA630D"/>
    <w:rsid w:val="00FB3EB0"/>
    <w:rsid w:val="00FD2689"/>
    <w:rsid w:val="00FE0B53"/>
    <w:rsid w:val="00FF0004"/>
    <w:rsid w:val="2D9B73C3"/>
    <w:rsid w:val="3FE88B20"/>
    <w:rsid w:val="537D8F6F"/>
    <w:rsid w:val="56698716"/>
    <w:rsid w:val="5EF0E8EC"/>
    <w:rsid w:val="7CAC350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D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9CE"/>
    <w:pPr>
      <w:adjustRightInd w:val="0"/>
      <w:jc w:val="left"/>
    </w:pPr>
    <w:rPr>
      <w:sz w:val="24"/>
    </w:rPr>
  </w:style>
  <w:style w:type="paragraph" w:styleId="Heading1">
    <w:name w:val="heading 1"/>
    <w:basedOn w:val="Normal"/>
    <w:next w:val="BodyText"/>
    <w:link w:val="Heading1Char"/>
    <w:uiPriority w:val="9"/>
    <w:qFormat/>
    <w:rsid w:val="00E059CE"/>
    <w:pPr>
      <w:keepNext/>
      <w:adjustRightInd/>
      <w:spacing w:before="120" w:after="240"/>
      <w:outlineLvl w:val="0"/>
    </w:pPr>
    <w:rPr>
      <w:rFonts w:ascii="Arial Bold" w:eastAsia="Batang" w:hAnsi="Arial Bold" w:cs="Times New Roman"/>
      <w:b/>
      <w:lang w:eastAsia="ko-KR"/>
    </w:rPr>
  </w:style>
  <w:style w:type="paragraph" w:styleId="Heading2">
    <w:name w:val="heading 2"/>
    <w:basedOn w:val="Normal"/>
    <w:next w:val="BodyText"/>
    <w:link w:val="Heading2Char"/>
    <w:uiPriority w:val="9"/>
    <w:unhideWhenUsed/>
    <w:qFormat/>
    <w:rsid w:val="00E059CE"/>
    <w:pPr>
      <w:tabs>
        <w:tab w:val="left" w:pos="907"/>
      </w:tabs>
      <w:adjustRightInd/>
      <w:spacing w:before="120" w:after="120"/>
      <w:outlineLvl w:val="1"/>
    </w:pPr>
    <w:rPr>
      <w:rFonts w:eastAsia="Batang" w:cs="Times New Roman"/>
      <w:bCs/>
      <w:lang w:eastAsia="ko-KR"/>
    </w:rPr>
  </w:style>
  <w:style w:type="paragraph" w:styleId="Heading3">
    <w:name w:val="heading 3"/>
    <w:basedOn w:val="Normal"/>
    <w:next w:val="BodyText"/>
    <w:link w:val="Heading3Char"/>
    <w:uiPriority w:val="9"/>
    <w:unhideWhenUsed/>
    <w:qFormat/>
    <w:rsid w:val="00E059CE"/>
    <w:pPr>
      <w:tabs>
        <w:tab w:val="left" w:pos="2268"/>
        <w:tab w:val="left" w:pos="2977"/>
        <w:tab w:val="left" w:pos="3686"/>
        <w:tab w:val="left" w:pos="4394"/>
        <w:tab w:val="right" w:pos="8789"/>
      </w:tabs>
      <w:adjustRightInd/>
      <w:spacing w:before="120" w:after="120"/>
      <w:outlineLvl w:val="2"/>
    </w:pPr>
    <w:rPr>
      <w:rFonts w:eastAsia="Batang" w:cs="Times New Roman"/>
      <w:lang w:eastAsia="ko-KR"/>
    </w:rPr>
  </w:style>
  <w:style w:type="paragraph" w:styleId="Heading4">
    <w:name w:val="heading 4"/>
    <w:aliases w:val="(i),4,D Sub-Sub/Plain,GPH Heading 4,Heading4,Lev 4,Level 2 - (a),Level 2 - a,Numbered - 4,Schedules,Sub-Minor,h4,h4 sub sub heading"/>
    <w:basedOn w:val="Normal"/>
    <w:next w:val="BodyText"/>
    <w:link w:val="Heading4Char"/>
    <w:uiPriority w:val="9"/>
    <w:semiHidden/>
    <w:unhideWhenUsed/>
    <w:qFormat/>
    <w:pPr>
      <w:tabs>
        <w:tab w:val="left" w:pos="2977"/>
        <w:tab w:val="left" w:pos="3686"/>
        <w:tab w:val="left" w:pos="4394"/>
        <w:tab w:val="right" w:pos="8789"/>
      </w:tabs>
      <w:adjustRightInd/>
      <w:spacing w:before="100" w:after="100" w:line="260" w:lineRule="atLeast"/>
      <w:outlineLvl w:val="3"/>
    </w:pPr>
    <w:rPr>
      <w:rFonts w:ascii="Times New Roman" w:eastAsia="Batang" w:hAnsi="Times New Roman" w:cs="Times New Roman"/>
      <w:sz w:val="22"/>
      <w:lang w:eastAsia="ko-KR"/>
    </w:rPr>
  </w:style>
  <w:style w:type="paragraph" w:styleId="Heading5">
    <w:name w:val="heading 5"/>
    <w:aliases w:val="(A),Heading 5(unused),Lev 5,Level 3 - (i),Level 3 - i"/>
    <w:basedOn w:val="Normal"/>
    <w:next w:val="BodyText"/>
    <w:link w:val="Heading5Char"/>
    <w:uiPriority w:val="9"/>
    <w:semiHidden/>
    <w:unhideWhenUsed/>
    <w:qFormat/>
    <w:pPr>
      <w:tabs>
        <w:tab w:val="left" w:pos="4394"/>
        <w:tab w:val="right" w:pos="8789"/>
      </w:tabs>
      <w:adjustRightInd/>
      <w:spacing w:before="100" w:after="100" w:line="260" w:lineRule="atLeast"/>
      <w:outlineLvl w:val="4"/>
    </w:pPr>
    <w:rPr>
      <w:rFonts w:ascii="Times New Roman" w:eastAsia="Batang" w:hAnsi="Times New Roman" w:cs="Times New Roman"/>
      <w:sz w:val="22"/>
      <w:lang w:eastAsia="ko-KR"/>
    </w:rPr>
  </w:style>
  <w:style w:type="paragraph" w:styleId="Heading6">
    <w:name w:val="heading 6"/>
    <w:aliases w:val="(I),Heading 6(unused),L1 PIP,Legal Level 1.,Lev 6,h6"/>
    <w:basedOn w:val="Normal"/>
    <w:next w:val="BodyText"/>
    <w:link w:val="Heading6Char"/>
    <w:uiPriority w:val="9"/>
    <w:semiHidden/>
    <w:unhideWhenUsed/>
    <w:qFormat/>
    <w:pPr>
      <w:tabs>
        <w:tab w:val="left" w:pos="4394"/>
        <w:tab w:val="right" w:pos="8789"/>
      </w:tabs>
      <w:adjustRightInd/>
      <w:spacing w:before="100" w:after="100" w:line="260" w:lineRule="atLeast"/>
      <w:outlineLvl w:val="5"/>
    </w:pPr>
    <w:rPr>
      <w:rFonts w:ascii="Times New Roman" w:eastAsia="Batang" w:hAnsi="Times New Roman" w:cs="Times New Roman"/>
      <w:sz w:val="22"/>
      <w:lang w:eastAsia="ko-KR"/>
    </w:rPr>
  </w:style>
  <w:style w:type="paragraph" w:styleId="Heading7">
    <w:name w:val="heading 7"/>
    <w:aliases w:val="Heading 7(unused),L2 PIP,Legal Level 1.1.,Lev 7"/>
    <w:basedOn w:val="Normal"/>
    <w:next w:val="BodyText"/>
    <w:link w:val="Heading7Char"/>
    <w:qFormat/>
    <w:pPr>
      <w:tabs>
        <w:tab w:val="right" w:pos="8789"/>
      </w:tabs>
      <w:adjustRightInd/>
      <w:spacing w:before="100" w:after="100" w:line="260" w:lineRule="atLeast"/>
      <w:outlineLvl w:val="6"/>
    </w:pPr>
    <w:rPr>
      <w:rFonts w:ascii="Times New Roman" w:eastAsia="Batang" w:hAnsi="Times New Roman" w:cs="Times New Roman"/>
      <w:sz w:val="22"/>
      <w:lang w:eastAsia="ko-KR"/>
    </w:rPr>
  </w:style>
  <w:style w:type="paragraph" w:styleId="Heading8">
    <w:name w:val="heading 8"/>
    <w:basedOn w:val="Normal"/>
    <w:next w:val="Normal"/>
    <w:link w:val="Heading8Char"/>
    <w:qFormat/>
    <w:pPr>
      <w:tabs>
        <w:tab w:val="left" w:pos="1559"/>
        <w:tab w:val="left" w:pos="2268"/>
        <w:tab w:val="left" w:pos="2977"/>
        <w:tab w:val="left" w:pos="3686"/>
        <w:tab w:val="left" w:pos="4394"/>
        <w:tab w:val="right" w:pos="8789"/>
      </w:tabs>
      <w:adjustRightInd/>
      <w:spacing w:before="100" w:after="100" w:line="260" w:lineRule="atLeast"/>
      <w:outlineLvl w:val="7"/>
    </w:pPr>
    <w:rPr>
      <w:rFonts w:ascii="Times New Roman" w:eastAsia="Batang" w:hAnsi="Times New Roman" w:cs="Times New Roman"/>
      <w:iCs/>
      <w:sz w:val="22"/>
      <w:szCs w:val="24"/>
      <w:lang w:eastAsia="ko-KR"/>
    </w:rPr>
  </w:style>
  <w:style w:type="paragraph" w:styleId="Heading9">
    <w:name w:val="heading 9"/>
    <w:basedOn w:val="Normal"/>
    <w:next w:val="Normal"/>
    <w:link w:val="Heading9Char"/>
    <w:qFormat/>
    <w:pPr>
      <w:tabs>
        <w:tab w:val="left" w:pos="1559"/>
        <w:tab w:val="left" w:pos="2268"/>
        <w:tab w:val="left" w:pos="2977"/>
        <w:tab w:val="left" w:pos="3686"/>
        <w:tab w:val="left" w:pos="4394"/>
        <w:tab w:val="right" w:pos="8789"/>
      </w:tabs>
      <w:adjustRightInd/>
      <w:spacing w:before="100" w:after="100" w:line="260" w:lineRule="atLeast"/>
      <w:outlineLvl w:val="8"/>
    </w:pPr>
    <w:rPr>
      <w:rFonts w:ascii="Times New Roman" w:eastAsia="Batang" w:hAnsi="Times New Roman"/>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ageNumber">
    <w:name w:val="page number"/>
    <w:rPr>
      <w:rFonts w:cs="Times New Roman"/>
    </w:rPr>
  </w:style>
  <w:style w:type="paragraph" w:styleId="FootnoteText">
    <w:name w:val="footnote text"/>
    <w:basedOn w:val="Normal"/>
    <w:link w:val="FootnoteTextChar"/>
    <w:semiHidden/>
    <w:rPr>
      <w:sz w:val="16"/>
    </w:rPr>
  </w:style>
  <w:style w:type="character" w:customStyle="1" w:styleId="FootnoteTextChar">
    <w:name w:val="Footnote Text Char"/>
    <w:link w:val="FootnoteText"/>
    <w:semiHidden/>
    <w:rPr>
      <w:rFonts w:ascii="Arial" w:hAnsi="Arial" w:cs="Arial"/>
      <w:sz w:val="16"/>
    </w:rPr>
  </w:style>
  <w:style w:type="paragraph" w:styleId="Header">
    <w:name w:val="header"/>
    <w:basedOn w:val="Normal"/>
    <w:link w:val="HeaderChar"/>
    <w:uiPriority w:val="99"/>
    <w:pPr>
      <w:tabs>
        <w:tab w:val="center" w:pos="4320"/>
        <w:tab w:val="right" w:pos="8640"/>
      </w:tabs>
    </w:pPr>
    <w:rPr>
      <w:sz w:val="16"/>
    </w:rPr>
  </w:style>
  <w:style w:type="character" w:customStyle="1" w:styleId="HeaderChar">
    <w:name w:val="Header Char"/>
    <w:link w:val="Header"/>
    <w:uiPriority w:val="99"/>
    <w:rPr>
      <w:rFonts w:ascii="Arial" w:hAnsi="Arial" w:cs="Arial"/>
      <w:sz w:val="16"/>
    </w:rPr>
  </w:style>
  <w:style w:type="paragraph" w:styleId="Footer">
    <w:name w:val="footer"/>
    <w:basedOn w:val="Normal"/>
    <w:link w:val="FooterChar"/>
    <w:uiPriority w:val="99"/>
    <w:pPr>
      <w:tabs>
        <w:tab w:val="center" w:pos="4320"/>
        <w:tab w:val="right" w:pos="8640"/>
      </w:tabs>
    </w:pPr>
    <w:rPr>
      <w:sz w:val="16"/>
    </w:rPr>
  </w:style>
  <w:style w:type="character" w:customStyle="1" w:styleId="FooterChar">
    <w:name w:val="Footer Char"/>
    <w:link w:val="Footer"/>
    <w:uiPriority w:val="99"/>
    <w:rPr>
      <w:rFonts w:ascii="Arial" w:hAnsi="Arial" w:cs="Arial"/>
      <w:sz w:val="16"/>
    </w:rPr>
  </w:style>
  <w:style w:type="paragraph" w:styleId="CommentText">
    <w:name w:val="annotation text"/>
    <w:basedOn w:val="Normal"/>
    <w:link w:val="CommentTextChar"/>
  </w:style>
  <w:style w:type="character" w:customStyle="1" w:styleId="CommentTextChar">
    <w:name w:val="Comment Text Char"/>
    <w:link w:val="CommentText"/>
    <w:rPr>
      <w:rFonts w:ascii="Arial" w:hAnsi="Arial" w:cs="Arial"/>
    </w:rPr>
  </w:style>
  <w:style w:type="paragraph" w:styleId="EndnoteText">
    <w:name w:val="endnote text"/>
    <w:basedOn w:val="Normal"/>
    <w:link w:val="EndnoteTextChar"/>
  </w:style>
  <w:style w:type="character" w:customStyle="1" w:styleId="EndnoteTextChar">
    <w:name w:val="Endnote Text Char"/>
    <w:link w:val="EndnoteText"/>
    <w:rPr>
      <w:rFonts w:ascii="Arial" w:hAnsi="Arial" w:cs="Arial"/>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customStyle="1" w:styleId="Body">
    <w:name w:val="Body"/>
    <w:basedOn w:val="Normal"/>
    <w:pPr>
      <w:spacing w:after="240"/>
    </w:pPr>
  </w:style>
  <w:style w:type="paragraph" w:customStyle="1" w:styleId="Body1">
    <w:name w:val="Body 1"/>
    <w:basedOn w:val="Body"/>
    <w:uiPriority w:val="99"/>
    <w:pPr>
      <w:ind w:left="851"/>
    </w:pPr>
  </w:style>
  <w:style w:type="paragraph" w:customStyle="1" w:styleId="Level1">
    <w:name w:val="Level 1"/>
    <w:basedOn w:val="Body1"/>
    <w:pPr>
      <w:numPr>
        <w:numId w:val="1"/>
      </w:numPr>
      <w:outlineLvl w:val="0"/>
    </w:pPr>
  </w:style>
  <w:style w:type="character" w:customStyle="1" w:styleId="Level1asHeadingtext">
    <w:name w:val="Level 1 as Heading (text)"/>
    <w:rPr>
      <w:b/>
      <w:bCs/>
      <w:caps/>
    </w:rPr>
  </w:style>
  <w:style w:type="paragraph" w:customStyle="1" w:styleId="Body2">
    <w:name w:val="Body 2"/>
    <w:basedOn w:val="Body"/>
    <w:uiPriority w:val="99"/>
    <w:pPr>
      <w:ind w:left="851"/>
    </w:pPr>
  </w:style>
  <w:style w:type="paragraph" w:customStyle="1" w:styleId="Level2">
    <w:name w:val="Level 2"/>
    <w:basedOn w:val="Body2"/>
    <w:pPr>
      <w:numPr>
        <w:ilvl w:val="1"/>
        <w:numId w:val="1"/>
      </w:numPr>
      <w:outlineLvl w:val="1"/>
    </w:pPr>
  </w:style>
  <w:style w:type="character" w:customStyle="1" w:styleId="Level2asHeadingtext">
    <w:name w:val="Level 2 as Heading (text)"/>
    <w:uiPriority w:val="99"/>
    <w:rPr>
      <w:b/>
      <w:bCs/>
    </w:rPr>
  </w:style>
  <w:style w:type="paragraph" w:customStyle="1" w:styleId="Body3">
    <w:name w:val="Body 3"/>
    <w:basedOn w:val="Body"/>
    <w:uiPriority w:val="99"/>
    <w:pPr>
      <w:ind w:left="1702"/>
    </w:pPr>
  </w:style>
  <w:style w:type="paragraph" w:customStyle="1" w:styleId="Level3">
    <w:name w:val="Level 3"/>
    <w:basedOn w:val="Body3"/>
    <w:pPr>
      <w:numPr>
        <w:ilvl w:val="2"/>
        <w:numId w:val="1"/>
      </w:numPr>
      <w:outlineLvl w:val="2"/>
    </w:pPr>
  </w:style>
  <w:style w:type="character" w:customStyle="1" w:styleId="Level3asHeadingtext">
    <w:name w:val="Level 3 as Heading (text)"/>
    <w:uiPriority w:val="99"/>
    <w:rPr>
      <w:b/>
      <w:bCs/>
    </w:rPr>
  </w:style>
  <w:style w:type="paragraph" w:customStyle="1" w:styleId="Body4">
    <w:name w:val="Body 4"/>
    <w:basedOn w:val="Body"/>
    <w:uiPriority w:val="99"/>
    <w:pPr>
      <w:ind w:left="2553"/>
    </w:pPr>
  </w:style>
  <w:style w:type="paragraph" w:customStyle="1" w:styleId="Level4">
    <w:name w:val="Level 4"/>
    <w:basedOn w:val="Body4"/>
    <w:pPr>
      <w:numPr>
        <w:ilvl w:val="3"/>
        <w:numId w:val="1"/>
      </w:numPr>
      <w:outlineLvl w:val="3"/>
    </w:pPr>
  </w:style>
  <w:style w:type="paragraph" w:customStyle="1" w:styleId="Body5">
    <w:name w:val="Body 5"/>
    <w:basedOn w:val="Body"/>
    <w:uiPriority w:val="99"/>
    <w:pPr>
      <w:ind w:left="3404"/>
    </w:pPr>
  </w:style>
  <w:style w:type="paragraph" w:customStyle="1" w:styleId="Level5">
    <w:name w:val="Level 5"/>
    <w:basedOn w:val="Body5"/>
    <w:pPr>
      <w:numPr>
        <w:ilvl w:val="4"/>
        <w:numId w:val="1"/>
      </w:numPr>
      <w:outlineLvl w:val="4"/>
    </w:pPr>
  </w:style>
  <w:style w:type="paragraph" w:customStyle="1" w:styleId="Body6">
    <w:name w:val="Body 6"/>
    <w:basedOn w:val="Body"/>
    <w:uiPriority w:val="99"/>
    <w:pPr>
      <w:ind w:left="4255"/>
    </w:pPr>
  </w:style>
  <w:style w:type="paragraph" w:customStyle="1" w:styleId="Level6">
    <w:name w:val="Level 6"/>
    <w:basedOn w:val="Body6"/>
    <w:pPr>
      <w:numPr>
        <w:ilvl w:val="5"/>
        <w:numId w:val="1"/>
      </w:numPr>
      <w:outlineLvl w:val="5"/>
    </w:pPr>
  </w:style>
  <w:style w:type="paragraph" w:customStyle="1" w:styleId="Bullet1">
    <w:name w:val="Bullet 1"/>
    <w:basedOn w:val="Body"/>
    <w:qFormat/>
    <w:pPr>
      <w:tabs>
        <w:tab w:val="num" w:pos="720"/>
      </w:tabs>
      <w:ind w:left="720" w:hanging="720"/>
      <w:outlineLvl w:val="0"/>
    </w:pPr>
  </w:style>
  <w:style w:type="paragraph" w:customStyle="1" w:styleId="Bullet2">
    <w:name w:val="Bullet 2"/>
    <w:basedOn w:val="Body"/>
    <w:qFormat/>
    <w:pPr>
      <w:tabs>
        <w:tab w:val="num" w:pos="1440"/>
      </w:tabs>
      <w:ind w:left="1440" w:hanging="720"/>
      <w:outlineLvl w:val="1"/>
    </w:pPr>
  </w:style>
  <w:style w:type="paragraph" w:customStyle="1" w:styleId="Bullet3">
    <w:name w:val="Bullet 3"/>
    <w:basedOn w:val="Body"/>
    <w:qFormat/>
    <w:pPr>
      <w:tabs>
        <w:tab w:val="num" w:pos="2160"/>
      </w:tabs>
      <w:ind w:left="2160" w:hanging="720"/>
      <w:outlineLvl w:val="2"/>
    </w:pPr>
  </w:style>
  <w:style w:type="paragraph" w:customStyle="1" w:styleId="Bullet4">
    <w:name w:val="Bullet 4"/>
    <w:basedOn w:val="Body"/>
    <w:uiPriority w:val="99"/>
    <w:pPr>
      <w:tabs>
        <w:tab w:val="num" w:pos="2880"/>
      </w:tabs>
      <w:ind w:left="2880" w:hanging="720"/>
      <w:outlineLvl w:val="3"/>
    </w:pPr>
  </w:style>
  <w:style w:type="paragraph" w:customStyle="1" w:styleId="Appendix">
    <w:name w:val="Appendix #"/>
    <w:basedOn w:val="Body"/>
    <w:next w:val="SubHeading"/>
    <w:uiPriority w:val="99"/>
    <w:pPr>
      <w:keepNext/>
      <w:keepLines/>
      <w:tabs>
        <w:tab w:val="num" w:pos="1440"/>
      </w:tabs>
      <w:ind w:left="1440" w:hanging="720"/>
      <w:jc w:val="center"/>
    </w:pPr>
    <w:rPr>
      <w:b/>
      <w:bCs/>
    </w:rPr>
  </w:style>
  <w:style w:type="paragraph" w:customStyle="1" w:styleId="MainHeading">
    <w:name w:val="Main Heading"/>
    <w:basedOn w:val="Body"/>
    <w:uiPriority w:val="99"/>
    <w:pPr>
      <w:keepNext/>
      <w:keepLines/>
      <w:tabs>
        <w:tab w:val="num" w:pos="720"/>
      </w:tabs>
      <w:ind w:left="720" w:hanging="720"/>
      <w:jc w:val="center"/>
      <w:outlineLvl w:val="0"/>
    </w:pPr>
    <w:rPr>
      <w:b/>
      <w:bCs/>
      <w:caps/>
      <w:szCs w:val="24"/>
    </w:rPr>
  </w:style>
  <w:style w:type="paragraph" w:customStyle="1" w:styleId="Part">
    <w:name w:val="Part #"/>
    <w:basedOn w:val="Body"/>
    <w:next w:val="SubHeading"/>
    <w:uiPriority w:val="99"/>
    <w:pPr>
      <w:keepNext/>
      <w:keepLines/>
      <w:tabs>
        <w:tab w:val="num" w:pos="2160"/>
      </w:tabs>
      <w:ind w:left="2160" w:hanging="720"/>
      <w:jc w:val="center"/>
    </w:pPr>
  </w:style>
  <w:style w:type="paragraph" w:customStyle="1" w:styleId="Schedule">
    <w:name w:val="Schedule #"/>
    <w:basedOn w:val="Body"/>
    <w:next w:val="SubHeading"/>
    <w:uiPriority w:val="99"/>
    <w:pPr>
      <w:keepNext/>
      <w:keepLines/>
      <w:tabs>
        <w:tab w:val="num" w:pos="720"/>
      </w:tabs>
      <w:ind w:left="720" w:hanging="720"/>
      <w:jc w:val="center"/>
    </w:pPr>
    <w:rPr>
      <w:b/>
      <w:bCs/>
    </w:rPr>
  </w:style>
  <w:style w:type="paragraph" w:customStyle="1" w:styleId="SubHeading">
    <w:name w:val="Sub Heading"/>
    <w:basedOn w:val="Body"/>
    <w:next w:val="Body"/>
    <w:uiPriority w:val="99"/>
    <w:pPr>
      <w:keepNext/>
      <w:keepLines/>
      <w:tabs>
        <w:tab w:val="num" w:pos="720"/>
      </w:tabs>
      <w:ind w:left="720" w:hanging="720"/>
      <w:jc w:val="center"/>
    </w:pPr>
    <w:rPr>
      <w:b/>
      <w:bCs/>
      <w:caps/>
    </w:rPr>
  </w:style>
  <w:style w:type="character" w:customStyle="1" w:styleId="Heading1Char">
    <w:name w:val="Heading 1 Char"/>
    <w:link w:val="Heading1"/>
    <w:uiPriority w:val="9"/>
    <w:rsid w:val="00E059CE"/>
    <w:rPr>
      <w:rFonts w:ascii="Arial Bold" w:eastAsia="Batang" w:hAnsi="Arial Bold" w:cs="Times New Roman"/>
      <w:b/>
      <w:sz w:val="24"/>
      <w:lang w:eastAsia="ko-KR"/>
    </w:rPr>
  </w:style>
  <w:style w:type="character" w:customStyle="1" w:styleId="Heading2Char">
    <w:name w:val="Heading 2 Char"/>
    <w:link w:val="Heading2"/>
    <w:uiPriority w:val="9"/>
    <w:rsid w:val="00E059CE"/>
    <w:rPr>
      <w:rFonts w:eastAsia="Batang" w:cs="Times New Roman"/>
      <w:bCs/>
      <w:sz w:val="24"/>
      <w:lang w:eastAsia="ko-KR"/>
    </w:rPr>
  </w:style>
  <w:style w:type="character" w:customStyle="1" w:styleId="Heading3Char">
    <w:name w:val="Heading 3 Char"/>
    <w:link w:val="Heading3"/>
    <w:uiPriority w:val="9"/>
    <w:rsid w:val="00E059CE"/>
    <w:rPr>
      <w:rFonts w:eastAsia="Batang" w:cs="Times New Roman"/>
      <w:sz w:val="24"/>
      <w:lang w:eastAsia="ko-KR"/>
    </w:rPr>
  </w:style>
  <w:style w:type="character" w:customStyle="1" w:styleId="Heading4Char">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customStyle="1" w:styleId="Heading5Char">
    <w:name w:val="Heading 5 Char"/>
    <w:aliases w:val="(A) Char,Heading 5(unused) Char,Lev 5 Char,Level 3 - (i) Char,Level 3 - i Char"/>
    <w:link w:val="Heading5"/>
    <w:rPr>
      <w:rFonts w:eastAsia="Batang"/>
      <w:sz w:val="22"/>
      <w:lang w:eastAsia="ko-KR"/>
    </w:rPr>
  </w:style>
  <w:style w:type="character" w:customStyle="1" w:styleId="Heading6Char">
    <w:name w:val="Heading 6 Char"/>
    <w:aliases w:val="(I) Char,Heading 6(unused) Char,L1 PIP Char,Legal Level 1. Char,Lev 6 Char,h6 Char"/>
    <w:link w:val="Heading6"/>
    <w:rPr>
      <w:rFonts w:eastAsia="Batang"/>
      <w:sz w:val="22"/>
      <w:lang w:eastAsia="ko-KR"/>
    </w:rPr>
  </w:style>
  <w:style w:type="character" w:customStyle="1" w:styleId="Heading7Char">
    <w:name w:val="Heading 7 Char"/>
    <w:aliases w:val="Heading 7(unused) Char,L2 PIP Char,Legal Level 1.1. Char,Lev 7 Char"/>
    <w:link w:val="Heading7"/>
    <w:rPr>
      <w:rFonts w:eastAsia="Batang"/>
      <w:sz w:val="22"/>
      <w:lang w:eastAsia="ko-KR"/>
    </w:rPr>
  </w:style>
  <w:style w:type="character" w:customStyle="1" w:styleId="Heading8Char">
    <w:name w:val="Heading 8 Char"/>
    <w:link w:val="Heading8"/>
    <w:rPr>
      <w:rFonts w:eastAsia="Batang"/>
      <w:iCs/>
      <w:sz w:val="22"/>
      <w:szCs w:val="24"/>
      <w:lang w:eastAsia="ko-KR"/>
    </w:rPr>
  </w:style>
  <w:style w:type="character" w:customStyle="1" w:styleId="Heading9Char">
    <w:name w:val="Heading 9 Char"/>
    <w:link w:val="Heading9"/>
    <w:rPr>
      <w:rFonts w:eastAsia="Batang" w:cs="Arial"/>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spacing w:before="100" w:after="100" w:line="260" w:lineRule="atLeast"/>
    </w:pPr>
    <w:rPr>
      <w:rFonts w:ascii="Times New Roman" w:eastAsia="Batang" w:hAnsi="Times New Roman" w:cs="Times New Roman"/>
      <w:sz w:val="22"/>
      <w:lang w:val="x-none" w:eastAsia="ko-KR"/>
    </w:rPr>
  </w:style>
  <w:style w:type="character" w:customStyle="1" w:styleId="BodyTextChar">
    <w:name w:val="Body Text Char"/>
    <w:aliases w:val="b Char,ubric Char"/>
    <w:link w:val="BodyText"/>
    <w:rPr>
      <w:rFonts w:eastAsia="Batang"/>
      <w:sz w:val="22"/>
      <w:lang w:val="x-none" w:eastAsia="ko-KR"/>
    </w:rPr>
  </w:style>
  <w:style w:type="paragraph" w:customStyle="1" w:styleId="Alpha">
    <w:name w:val="Alpha"/>
    <w:basedOn w:val="Normal"/>
    <w:next w:val="BodyText"/>
    <w:pPr>
      <w:tabs>
        <w:tab w:val="left" w:pos="709"/>
        <w:tab w:val="left" w:pos="1559"/>
        <w:tab w:val="left" w:pos="2268"/>
        <w:tab w:val="left" w:pos="2977"/>
        <w:tab w:val="left" w:pos="3686"/>
        <w:tab w:val="left" w:pos="4394"/>
        <w:tab w:val="right" w:pos="8789"/>
      </w:tabs>
      <w:adjustRightInd/>
      <w:spacing w:before="100" w:after="100" w:line="260" w:lineRule="atLeast"/>
      <w:ind w:left="709" w:hanging="709"/>
    </w:pPr>
    <w:rPr>
      <w:rFonts w:ascii="Times New Roman" w:eastAsia="Batang" w:hAnsi="Times New Roman" w:cs="Times New Roman"/>
      <w:sz w:val="22"/>
    </w:rPr>
  </w:style>
  <w:style w:type="paragraph" w:customStyle="1" w:styleId="AlphaBrackets">
    <w:name w:val="AlphaBrackets"/>
    <w:basedOn w:val="BodyText"/>
    <w:next w:val="BodyText"/>
    <w:pPr>
      <w:ind w:left="709" w:hanging="709"/>
    </w:pPr>
    <w:rPr>
      <w:lang w:eastAsia="en-US"/>
    </w:rPr>
  </w:style>
  <w:style w:type="paragraph" w:customStyle="1" w:styleId="Numeric">
    <w:name w:val="Numeric"/>
    <w:basedOn w:val="BodyText"/>
    <w:next w:val="BodyText"/>
    <w:pPr>
      <w:ind w:left="709" w:hanging="709"/>
    </w:pPr>
    <w:rPr>
      <w:lang w:eastAsia="en-US"/>
    </w:rPr>
  </w:style>
  <w:style w:type="paragraph" w:customStyle="1" w:styleId="NumericBrackets">
    <w:name w:val="NumericBrackets"/>
    <w:basedOn w:val="BodyText"/>
    <w:next w:val="BodyText"/>
    <w:pPr>
      <w:ind w:left="709" w:hanging="709"/>
    </w:pPr>
    <w:rPr>
      <w:lang w:eastAsia="en-US"/>
    </w:rPr>
  </w:style>
  <w:style w:type="paragraph" w:customStyle="1" w:styleId="ScheduleHeading1">
    <w:name w:val="Schedule Heading 1"/>
    <w:basedOn w:val="BodyText"/>
    <w:next w:val="BodyText"/>
    <w:pPr>
      <w:keepNext/>
      <w:tabs>
        <w:tab w:val="clear" w:pos="709"/>
        <w:tab w:val="num" w:pos="720"/>
      </w:tabs>
      <w:spacing w:before="200"/>
      <w:ind w:left="720" w:hanging="720"/>
    </w:pPr>
    <w:rPr>
      <w:b/>
      <w:caps/>
    </w:rPr>
  </w:style>
  <w:style w:type="paragraph" w:customStyle="1" w:styleId="ScheduleHeading2">
    <w:name w:val="Schedule Heading 2"/>
    <w:basedOn w:val="BodyText"/>
    <w:next w:val="BodyText"/>
    <w:pPr>
      <w:keepNext/>
      <w:tabs>
        <w:tab w:val="num" w:pos="1440"/>
      </w:tabs>
      <w:ind w:left="1440" w:hanging="720"/>
    </w:pPr>
    <w:rPr>
      <w:b/>
    </w:rPr>
  </w:style>
  <w:style w:type="paragraph" w:customStyle="1" w:styleId="ScheduleHeading3">
    <w:name w:val="Schedule Heading 3"/>
    <w:basedOn w:val="BodyText"/>
    <w:next w:val="BodyText"/>
    <w:pPr>
      <w:tabs>
        <w:tab w:val="clear" w:pos="709"/>
        <w:tab w:val="num" w:pos="360"/>
        <w:tab w:val="num" w:pos="2160"/>
      </w:tabs>
    </w:pPr>
  </w:style>
  <w:style w:type="paragraph" w:styleId="TOC7">
    <w:name w:val="toc 7"/>
    <w:basedOn w:val="Normal"/>
    <w:next w:val="Normal"/>
    <w:uiPriority w:val="39"/>
    <w:pPr>
      <w:adjustRightInd/>
    </w:pPr>
    <w:rPr>
      <w:rFonts w:ascii="Times New Roman" w:eastAsia="Batang" w:hAnsi="Times New Roman" w:cs="Times New Roman"/>
      <w:sz w:val="22"/>
      <w:lang w:eastAsia="ko-KR"/>
    </w:rPr>
  </w:style>
  <w:style w:type="paragraph" w:styleId="TOC8">
    <w:name w:val="toc 8"/>
    <w:basedOn w:val="Normal"/>
    <w:next w:val="Normal"/>
    <w:uiPriority w:val="39"/>
    <w:pPr>
      <w:adjustRightInd/>
    </w:pPr>
    <w:rPr>
      <w:rFonts w:ascii="Times New Roman" w:eastAsia="Batang" w:hAnsi="Times New Roman" w:cs="Times New Roman"/>
      <w:sz w:val="22"/>
      <w:lang w:eastAsia="ko-KR"/>
    </w:rPr>
  </w:style>
  <w:style w:type="paragraph" w:styleId="TOC9">
    <w:name w:val="toc 9"/>
    <w:basedOn w:val="Normal"/>
    <w:next w:val="Normal"/>
    <w:uiPriority w:val="39"/>
    <w:pPr>
      <w:adjustRightInd/>
    </w:pPr>
    <w:rPr>
      <w:rFonts w:ascii="Times New Roman" w:eastAsia="Batang" w:hAnsi="Times New Roman" w:cs="Times New Roman"/>
      <w:sz w:val="22"/>
      <w:lang w:eastAsia="ko-KR"/>
    </w:rPr>
  </w:style>
  <w:style w:type="paragraph" w:customStyle="1" w:styleId="ScheduleHeading4">
    <w:name w:val="Schedule Heading 4"/>
    <w:basedOn w:val="BodyText"/>
    <w:next w:val="BodyText"/>
    <w:pPr>
      <w:tabs>
        <w:tab w:val="clear" w:pos="709"/>
        <w:tab w:val="clear" w:pos="1559"/>
        <w:tab w:val="num" w:pos="2880"/>
      </w:tabs>
      <w:ind w:left="2880" w:hanging="720"/>
    </w:pPr>
  </w:style>
  <w:style w:type="paragraph" w:customStyle="1" w:styleId="ScheduleHeading5">
    <w:name w:val="Schedule Heading 5"/>
    <w:basedOn w:val="BodyText"/>
    <w:next w:val="BodyText"/>
    <w:pPr>
      <w:tabs>
        <w:tab w:val="clear" w:pos="709"/>
        <w:tab w:val="clear" w:pos="1559"/>
        <w:tab w:val="clear" w:pos="2268"/>
        <w:tab w:val="num" w:pos="3600"/>
      </w:tabs>
      <w:ind w:left="3600" w:hanging="720"/>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spacing w:after="120" w:line="260" w:lineRule="atLeast"/>
      <w:ind w:left="1440" w:right="1440"/>
    </w:pPr>
    <w:rPr>
      <w:rFonts w:ascii="Times New Roman" w:eastAsia="Batang" w:hAnsi="Times New Roman" w:cs="Times New Roman"/>
      <w:sz w:val="22"/>
      <w:lang w:eastAsia="ko-KR"/>
    </w:rPr>
  </w:style>
  <w:style w:type="paragraph" w:customStyle="1" w:styleId="ScheduleHeading6">
    <w:name w:val="Schedule Heading 6"/>
    <w:basedOn w:val="BodyText"/>
    <w:next w:val="BodyText"/>
    <w:pPr>
      <w:tabs>
        <w:tab w:val="clear" w:pos="709"/>
        <w:tab w:val="clear" w:pos="1559"/>
        <w:tab w:val="clear" w:pos="2268"/>
        <w:tab w:val="clear" w:pos="2977"/>
        <w:tab w:val="num" w:pos="4320"/>
      </w:tabs>
      <w:ind w:left="4320" w:hanging="720"/>
    </w:pPr>
  </w:style>
  <w:style w:type="paragraph" w:customStyle="1" w:styleId="ScheduleHeading7">
    <w:name w:val="Schedule Heading 7"/>
    <w:basedOn w:val="BodyText"/>
    <w:next w:val="BodyText"/>
    <w:pPr>
      <w:tabs>
        <w:tab w:val="clear" w:pos="709"/>
        <w:tab w:val="clear" w:pos="1559"/>
        <w:tab w:val="clear" w:pos="2268"/>
        <w:tab w:val="clear" w:pos="2977"/>
        <w:tab w:val="clear" w:pos="3686"/>
        <w:tab w:val="num" w:pos="5040"/>
      </w:tabs>
      <w:ind w:left="5040" w:hanging="720"/>
    </w:pPr>
  </w:style>
  <w:style w:type="paragraph" w:styleId="ListBullet">
    <w:name w:val="List Bullet"/>
    <w:basedOn w:val="Normal"/>
    <w:autoRedefine/>
    <w:pPr>
      <w:tabs>
        <w:tab w:val="left" w:pos="2880"/>
        <w:tab w:val="left" w:pos="3420"/>
        <w:tab w:val="left" w:pos="3960"/>
      </w:tabs>
      <w:adjustRightInd/>
      <w:spacing w:after="200"/>
      <w:ind w:left="-68" w:right="-108" w:hanging="11"/>
    </w:pPr>
    <w:rPr>
      <w:rFonts w:ascii="Times New Roman" w:eastAsia="Batang" w:hAnsi="Times New Roman" w:cs="Times New Roman"/>
    </w:rPr>
  </w:style>
  <w:style w:type="character" w:customStyle="1" w:styleId="ListBulletChar">
    <w:name w:val="List Bullet Char"/>
    <w:rPr>
      <w:sz w:val="24"/>
      <w:lang w:val="en-GB" w:eastAsia="en-US"/>
    </w:rPr>
  </w:style>
  <w:style w:type="paragraph" w:customStyle="1" w:styleId="StyleHeading2Bold">
    <w:name w:val="Style Heading 2 + Bold"/>
    <w:basedOn w:val="Heading2"/>
    <w:rPr>
      <w:bCs w:val="0"/>
    </w:rPr>
  </w:style>
  <w:style w:type="character" w:customStyle="1" w:styleId="StyleHeading2BoldChar">
    <w:name w:val="Style Heading 2 + Bold Char"/>
    <w:rPr>
      <w:rFonts w:eastAsia="Batang"/>
      <w:bCs/>
      <w:sz w:val="22"/>
      <w:lang w:eastAsia="ko-KR"/>
    </w:rPr>
  </w:style>
  <w:style w:type="paragraph" w:customStyle="1" w:styleId="StyleStyleHeading2BoldBold">
    <w:name w:val="Style Style Heading 2 + Bold + Bold"/>
    <w:basedOn w:val="StyleHeading2Bold"/>
    <w:rPr>
      <w:bCs/>
    </w:rPr>
  </w:style>
  <w:style w:type="character" w:customStyle="1" w:styleId="StyleStyleHeading2BoldBoldChar">
    <w:name w:val="Style Style Heading 2 + Bold + Bold Char"/>
    <w:rPr>
      <w:rFonts w:eastAsia="Batang"/>
      <w:sz w:val="22"/>
      <w:lang w:val="en-GB" w:eastAsia="ko-KR"/>
    </w:rPr>
  </w:style>
  <w:style w:type="paragraph" w:customStyle="1" w:styleId="StyleHeading2Bold1">
    <w:name w:val="Style Heading 2 + Bold1"/>
    <w:basedOn w:val="Heading2"/>
    <w:rPr>
      <w:bCs w:val="0"/>
    </w:rPr>
  </w:style>
  <w:style w:type="character" w:customStyle="1" w:styleId="StyleHeading2Bold1Char">
    <w:name w:val="Style Heading 2 + Bold1 Char"/>
    <w:rPr>
      <w:rFonts w:eastAsia="Batang"/>
      <w:bCs/>
      <w:sz w:val="22"/>
      <w:lang w:eastAsia="ko-KR"/>
    </w:rPr>
  </w:style>
  <w:style w:type="character" w:customStyle="1" w:styleId="DeltaViewFormatChange">
    <w:name w:val="DeltaView Format Change"/>
    <w:rPr>
      <w:color w:val="808000"/>
      <w:spacing w:val="0"/>
    </w:rPr>
  </w:style>
  <w:style w:type="paragraph" w:customStyle="1" w:styleId="NGJSchedLevel2">
    <w:name w:val="NGJ Sched Level 2"/>
    <w:basedOn w:val="Normal"/>
    <w:pPr>
      <w:tabs>
        <w:tab w:val="num" w:pos="1440"/>
      </w:tabs>
      <w:adjustRightInd/>
      <w:spacing w:after="320" w:line="300" w:lineRule="auto"/>
      <w:ind w:left="1440" w:hanging="720"/>
    </w:pPr>
    <w:rPr>
      <w:rFonts w:ascii="Times New Roman" w:eastAsia="Batang" w:hAnsi="Times New Roman" w:cs="Angsana New"/>
      <w:sz w:val="22"/>
      <w:szCs w:val="24"/>
      <w:lang w:bidi="th-TH"/>
    </w:rPr>
  </w:style>
  <w:style w:type="paragraph" w:customStyle="1" w:styleId="NGJSchedLevel3">
    <w:name w:val="NGJ Sched Level 3"/>
    <w:basedOn w:val="Normal"/>
    <w:pPr>
      <w:tabs>
        <w:tab w:val="num" w:pos="2160"/>
      </w:tabs>
      <w:adjustRightInd/>
      <w:spacing w:after="320" w:line="300" w:lineRule="auto"/>
      <w:ind w:left="2160" w:hanging="720"/>
    </w:pPr>
    <w:rPr>
      <w:rFonts w:ascii="Times New Roman" w:eastAsia="Batang" w:hAnsi="Times New Roman" w:cs="Angsana New"/>
      <w:sz w:val="22"/>
      <w:szCs w:val="24"/>
      <w:lang w:bidi="th-TH"/>
    </w:rPr>
  </w:style>
  <w:style w:type="paragraph" w:customStyle="1" w:styleId="NGJSchedLevel4">
    <w:name w:val="NGJ Sched Level 4"/>
    <w:basedOn w:val="Normal"/>
    <w:pPr>
      <w:tabs>
        <w:tab w:val="num" w:pos="2880"/>
      </w:tabs>
      <w:adjustRightInd/>
      <w:spacing w:after="320" w:line="300" w:lineRule="auto"/>
      <w:ind w:left="2880" w:hanging="720"/>
    </w:pPr>
    <w:rPr>
      <w:rFonts w:ascii="Times New Roman" w:eastAsia="Batang" w:hAnsi="Times New Roman" w:cs="Angsana New"/>
      <w:sz w:val="22"/>
      <w:szCs w:val="24"/>
      <w:lang w:bidi="th-TH"/>
    </w:rPr>
  </w:style>
  <w:style w:type="paragraph" w:customStyle="1" w:styleId="NGJSchedLevel5">
    <w:name w:val="NGJ Sched Level 5"/>
    <w:basedOn w:val="Normal"/>
    <w:pPr>
      <w:tabs>
        <w:tab w:val="num" w:pos="3600"/>
      </w:tabs>
      <w:adjustRightInd/>
      <w:spacing w:after="320" w:line="300" w:lineRule="auto"/>
      <w:ind w:left="3600" w:hanging="720"/>
    </w:pPr>
    <w:rPr>
      <w:rFonts w:ascii="Times New Roman" w:eastAsia="Batang" w:hAnsi="Times New Roman" w:cs="Angsana New"/>
      <w:sz w:val="22"/>
      <w:szCs w:val="24"/>
      <w:lang w:bidi="th-TH"/>
    </w:rPr>
  </w:style>
  <w:style w:type="paragraph" w:customStyle="1" w:styleId="NGJSchedLevel1">
    <w:name w:val="NGJ Sched Level 1"/>
    <w:basedOn w:val="Normal"/>
    <w:pPr>
      <w:tabs>
        <w:tab w:val="num" w:pos="720"/>
      </w:tabs>
      <w:adjustRightInd/>
      <w:spacing w:after="320" w:line="300" w:lineRule="auto"/>
      <w:ind w:left="720" w:hanging="720"/>
    </w:pPr>
    <w:rPr>
      <w:rFonts w:ascii="Times New Roman" w:eastAsia="Batang" w:hAnsi="Times New Roman" w:cs="Angsana New"/>
      <w:sz w:val="22"/>
      <w:szCs w:val="24"/>
      <w:lang w:bidi="th-TH"/>
    </w:rPr>
  </w:style>
  <w:style w:type="character" w:styleId="CommentReference">
    <w:name w:val="annotation reference"/>
    <w:rPr>
      <w:rFonts w:cs="Times New Roman"/>
      <w:sz w:val="16"/>
    </w:rPr>
  </w:style>
  <w:style w:type="character" w:customStyle="1" w:styleId="DeltaViewInsertion">
    <w:name w:val="DeltaView Insertion"/>
    <w:rPr>
      <w:color w:val="FF0000"/>
      <w:spacing w:val="0"/>
      <w:u w:val="double"/>
    </w:rPr>
  </w:style>
  <w:style w:type="character" w:customStyle="1" w:styleId="CharChar">
    <w:name w:val="Char Char"/>
    <w:rPr>
      <w:rFonts w:eastAsia="Batang"/>
      <w:sz w:val="22"/>
      <w:lang w:val="en-GB" w:eastAsia="ko-KR"/>
    </w:rPr>
  </w:style>
  <w:style w:type="character" w:customStyle="1" w:styleId="CrossReference">
    <w:name w:val="Cross Reference"/>
    <w:rPr>
      <w:rFonts w:ascii="Arial" w:hAnsi="Arial"/>
      <w:b/>
      <w:color w:val="auto"/>
      <w:sz w:val="24"/>
      <w:u w:val="none"/>
    </w:rPr>
  </w:style>
  <w:style w:type="character" w:styleId="Hyperlink">
    <w:name w:val="Hyperlink"/>
    <w:uiPriority w:val="99"/>
    <w:rPr>
      <w:rFonts w:cs="Times New Roman"/>
      <w:color w:val="0000FF"/>
      <w:u w:val="single"/>
    </w:rPr>
  </w:style>
  <w:style w:type="character" w:customStyle="1" w:styleId="ScheduleHeading2Char">
    <w:name w:val="Schedule Heading 2 Char"/>
    <w:locked/>
    <w:rPr>
      <w:rFonts w:eastAsia="Batang"/>
      <w:b/>
      <w:sz w:val="22"/>
      <w:lang w:val="en-GB" w:eastAsia="ko-KR"/>
    </w:rPr>
  </w:style>
  <w:style w:type="character" w:customStyle="1" w:styleId="ScheduleHeading3Char">
    <w:name w:val="Schedule Heading 3 Char"/>
    <w:locked/>
    <w:rPr>
      <w:rFonts w:eastAsia="Batang" w:cs="Times New Roman"/>
      <w:sz w:val="22"/>
      <w:lang w:val="en-GB" w:eastAsia="ko-KR" w:bidi="ar-SA"/>
    </w:rPr>
  </w:style>
  <w:style w:type="character" w:customStyle="1" w:styleId="ScheduleHeading4Char">
    <w:name w:val="Schedule Heading 4 Char"/>
    <w:locked/>
    <w:rPr>
      <w:rFonts w:eastAsia="Batang" w:cs="Times New Roman"/>
      <w:sz w:val="22"/>
      <w:lang w:val="en-GB" w:eastAsia="ko-KR" w:bidi="ar-SA"/>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BalloonTextChar">
    <w:name w:val="Balloon Text Char"/>
    <w:link w:val="BalloonText"/>
    <w:rPr>
      <w:rFonts w:ascii="Tahoma" w:eastAsia="Batang" w:hAnsi="Tahoma" w:cs="Tahoma"/>
      <w:sz w:val="16"/>
      <w:szCs w:val="16"/>
      <w:lang w:eastAsia="ko-KR"/>
    </w:rPr>
  </w:style>
  <w:style w:type="paragraph" w:customStyle="1" w:styleId="MediumList2-Accent21">
    <w:name w:val="Medium List 2 - Accent 21"/>
    <w:hidden/>
    <w:semiHidden/>
    <w:rPr>
      <w:rFonts w:eastAsia="Batang"/>
      <w:sz w:val="22"/>
      <w:lang w:eastAsia="ko-KR"/>
    </w:rPr>
  </w:style>
  <w:style w:type="paragraph" w:customStyle="1" w:styleId="MediumGrid1-Accent21">
    <w:name w:val="Medium Grid 1 - Accent 21"/>
    <w:basedOn w:val="Normal"/>
    <w:qFormat/>
    <w:pPr>
      <w:adjustRightInd/>
      <w:spacing w:after="200" w:line="276" w:lineRule="auto"/>
      <w:ind w:left="720"/>
      <w:contextualSpacing/>
    </w:pPr>
    <w:rPr>
      <w:rFonts w:ascii="Calibri" w:eastAsia="Batang" w:hAnsi="Calibri" w:cs="Times New Roman"/>
      <w:sz w:val="22"/>
      <w:szCs w:val="22"/>
    </w:rPr>
  </w:style>
  <w:style w:type="paragraph" w:customStyle="1" w:styleId="BodyText1">
    <w:name w:val="Body Text 1"/>
    <w:basedOn w:val="BodyText"/>
    <w:pPr>
      <w:spacing w:line="240" w:lineRule="auto"/>
      <w:ind w:left="709"/>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spacing w:line="260" w:lineRule="atLeast"/>
    </w:pPr>
    <w:rPr>
      <w:rFonts w:ascii="Times New Roman" w:eastAsia="Batang" w:hAnsi="Times New Roman" w:cs="Times New Roman"/>
      <w:b/>
      <w:bCs/>
      <w:lang w:eastAsia="ko-KR"/>
    </w:rPr>
  </w:style>
  <w:style w:type="character" w:customStyle="1" w:styleId="CommentSubjectChar">
    <w:name w:val="Comment Subject Char"/>
    <w:link w:val="CommentSubject"/>
    <w:rPr>
      <w:rFonts w:ascii="Arial" w:eastAsia="Batang" w:hAnsi="Arial" w:cs="Arial"/>
      <w:b/>
      <w:bCs/>
      <w:lang w:eastAsia="ko-KR"/>
    </w:rPr>
  </w:style>
  <w:style w:type="character" w:customStyle="1" w:styleId="CharChar1">
    <w:name w:val="Char Char1"/>
    <w:semiHidden/>
    <w:rPr>
      <w:rFonts w:eastAsia="Batang"/>
      <w:sz w:val="22"/>
      <w:lang w:val="en-GB" w:eastAsia="ko-KR"/>
    </w:rPr>
  </w:style>
  <w:style w:type="character" w:customStyle="1" w:styleId="CharChar0">
    <w:name w:val="Char Char0"/>
    <w:semiHidden/>
    <w:rPr>
      <w:rFonts w:eastAsia="Batang"/>
      <w:sz w:val="22"/>
      <w:lang w:val="en-GB" w:eastAsia="ko-KR" w:bidi="ar-SA"/>
    </w:rPr>
  </w:style>
  <w:style w:type="paragraph" w:styleId="TOCHeading">
    <w:name w:val="TOC Heading"/>
    <w:basedOn w:val="BodyText"/>
    <w:uiPriority w:val="39"/>
    <w:qFormat/>
    <w:pPr>
      <w:spacing w:before="240" w:after="60"/>
    </w:pPr>
    <w:rPr>
      <w:rFonts w:ascii="Cambria" w:eastAsia="SimSun" w:hAnsi="Cambria"/>
      <w:bCs/>
      <w:caps/>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DocumentMapChar">
    <w:name w:val="Document Map Char"/>
    <w:link w:val="DocumentMap"/>
    <w:rPr>
      <w:rFonts w:ascii="Tahoma" w:eastAsia="Batang" w:hAnsi="Tahoma" w:cs="Tahoma"/>
      <w:sz w:val="16"/>
      <w:szCs w:val="16"/>
      <w:lang w:eastAsia="ko-KR"/>
    </w:rPr>
  </w:style>
  <w:style w:type="table" w:styleId="TableGrid">
    <w:name w:val="Table Grid"/>
    <w:basedOn w:val="TableNormal"/>
    <w:uiPriority w:val="5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pPr>
      <w:adjustRightInd/>
    </w:pPr>
    <w:rPr>
      <w:rFonts w:ascii="Courier New" w:eastAsia="Times New Roman" w:hAnsi="Courier New" w:cs="Courier New"/>
      <w:lang w:val="en-US"/>
    </w:rPr>
  </w:style>
  <w:style w:type="character" w:customStyle="1" w:styleId="PlainTextChar">
    <w:name w:val="Plain Text Char"/>
    <w:link w:val="PlainText"/>
    <w:rPr>
      <w:rFonts w:ascii="Courier New" w:hAnsi="Courier New" w:cs="Courier New"/>
      <w:lang w:val="en-US" w:eastAsia="en-US"/>
    </w:rPr>
  </w:style>
  <w:style w:type="paragraph" w:styleId="NormalWeb">
    <w:name w:val="Normal (Web)"/>
    <w:basedOn w:val="Normal"/>
    <w:link w:val="NormalWebChar"/>
    <w:pPr>
      <w:adjustRightInd/>
      <w:spacing w:before="100" w:beforeAutospacing="1" w:after="100" w:afterAutospacing="1"/>
    </w:pPr>
    <w:rPr>
      <w:rFonts w:ascii="Times New Roman" w:eastAsia="Times New Roman" w:hAnsi="Times New Roman" w:cs="Times New Roman"/>
      <w:szCs w:val="24"/>
      <w:lang w:val="en-US"/>
    </w:rPr>
  </w:style>
  <w:style w:type="paragraph" w:customStyle="1" w:styleId="Bullet">
    <w:name w:val="Bullet"/>
    <w:basedOn w:val="NormalWeb"/>
    <w:link w:val="BulletChar"/>
    <w:pPr>
      <w:tabs>
        <w:tab w:val="num" w:pos="720"/>
      </w:tabs>
      <w:spacing w:before="0" w:beforeAutospacing="0" w:after="60" w:afterAutospacing="0" w:line="220" w:lineRule="exact"/>
      <w:ind w:left="720" w:hanging="720"/>
    </w:pPr>
    <w:rPr>
      <w:rFonts w:ascii="Franklin Gothic Book" w:hAnsi="Franklin Gothic Book"/>
      <w:sz w:val="20"/>
      <w:szCs w:val="20"/>
    </w:rPr>
  </w:style>
  <w:style w:type="paragraph" w:customStyle="1" w:styleId="Ahead">
    <w:name w:val="A head"/>
    <w:basedOn w:val="NormalWeb"/>
    <w:autoRedefine/>
    <w:pPr>
      <w:spacing w:before="0" w:beforeAutospacing="0" w:after="60" w:afterAutospacing="0" w:line="220" w:lineRule="exact"/>
      <w:jc w:val="right"/>
    </w:pPr>
    <w:rPr>
      <w:rFonts w:ascii="Franklin Gothic Book" w:hAnsi="Franklin Gothic Book"/>
      <w:b/>
      <w:sz w:val="20"/>
      <w:szCs w:val="20"/>
    </w:rPr>
  </w:style>
  <w:style w:type="paragraph" w:customStyle="1" w:styleId="Maintext">
    <w:name w:val="Main text"/>
    <w:basedOn w:val="NormalWeb"/>
    <w:link w:val="MaintextChar"/>
    <w:pPr>
      <w:spacing w:before="0" w:beforeAutospacing="0" w:after="60" w:afterAutospacing="0" w:line="220" w:lineRule="exact"/>
    </w:pPr>
    <w:rPr>
      <w:rFonts w:ascii="Franklin Gothic Book" w:hAnsi="Franklin Gothic Book"/>
      <w:sz w:val="20"/>
      <w:szCs w:val="20"/>
    </w:rPr>
  </w:style>
  <w:style w:type="paragraph" w:customStyle="1" w:styleId="BHead">
    <w:name w:val="B Head"/>
    <w:basedOn w:val="NormalWeb"/>
    <w:pPr>
      <w:spacing w:before="0" w:beforeAutospacing="0" w:after="60" w:afterAutospacing="0" w:line="240" w:lineRule="exact"/>
    </w:pPr>
    <w:rPr>
      <w:rFonts w:ascii="Franklin Gothic Book" w:hAnsi="Franklin Gothic Book"/>
      <w:b/>
      <w:sz w:val="20"/>
      <w:szCs w:val="20"/>
    </w:rPr>
  </w:style>
  <w:style w:type="paragraph" w:customStyle="1" w:styleId="Trustheading">
    <w:name w:val="Trust heading"/>
    <w:basedOn w:val="NormalWeb"/>
    <w:autoRedefine/>
    <w:pPr>
      <w:spacing w:before="0" w:beforeAutospacing="0" w:after="60" w:afterAutospacing="0" w:line="300" w:lineRule="exact"/>
    </w:pPr>
    <w:rPr>
      <w:rFonts w:ascii="Franklin Gothic Book" w:hAnsi="Franklin Gothic Book"/>
      <w:b/>
      <w:sz w:val="28"/>
      <w:szCs w:val="28"/>
    </w:rPr>
  </w:style>
  <w:style w:type="character" w:customStyle="1" w:styleId="NormalWebChar">
    <w:name w:val="Normal (Web) Char"/>
    <w:link w:val="NormalWeb"/>
    <w:rPr>
      <w:sz w:val="24"/>
      <w:szCs w:val="24"/>
      <w:lang w:val="en-US" w:eastAsia="en-US"/>
    </w:rPr>
  </w:style>
  <w:style w:type="character" w:customStyle="1" w:styleId="MaintextChar">
    <w:name w:val="Main text Char"/>
    <w:link w:val="Maintext"/>
    <w:rPr>
      <w:rFonts w:ascii="Franklin Gothic Book" w:hAnsi="Franklin Gothic Book"/>
      <w:sz w:val="24"/>
      <w:szCs w:val="24"/>
      <w:lang w:val="en-US" w:eastAsia="en-US"/>
    </w:rPr>
  </w:style>
  <w:style w:type="paragraph" w:customStyle="1" w:styleId="Bodysubclause">
    <w:name w:val="Body  sub clause"/>
    <w:basedOn w:val="Normal"/>
    <w:pPr>
      <w:adjustRightInd/>
      <w:spacing w:before="240" w:after="120" w:line="300" w:lineRule="atLeast"/>
      <w:ind w:left="720"/>
    </w:pPr>
    <w:rPr>
      <w:rFonts w:ascii="Times New Roman" w:eastAsia="Times New Roman" w:hAnsi="Times New Roman" w:cs="Times New Roman"/>
      <w:sz w:val="22"/>
    </w:rPr>
  </w:style>
  <w:style w:type="character" w:customStyle="1" w:styleId="BodyTextChar1">
    <w:name w:val="Body Text Char1"/>
    <w:aliases w:val="b Char1,ubric Char1"/>
    <w:rPr>
      <w:sz w:val="22"/>
      <w:lang w:val="en-GB" w:eastAsia="ko-KR"/>
    </w:rPr>
  </w:style>
  <w:style w:type="paragraph" w:customStyle="1" w:styleId="SchedClauses">
    <w:name w:val="Sched Clauses"/>
    <w:basedOn w:val="Normal"/>
    <w:link w:val="SchedClausesChar"/>
    <w:pPr>
      <w:adjustRightInd/>
      <w:spacing w:before="200" w:after="60"/>
      <w:ind w:right="212"/>
    </w:pPr>
    <w:rPr>
      <w:rFonts w:eastAsia="Times New Roman" w:cs="Times New Roman"/>
      <w:b/>
      <w:color w:val="007755"/>
      <w:sz w:val="28"/>
      <w:szCs w:val="28"/>
    </w:rPr>
  </w:style>
  <w:style w:type="character" w:customStyle="1" w:styleId="SchedClausesChar">
    <w:name w:val="Sched Clauses Char"/>
    <w:link w:val="SchedClauses"/>
    <w:rPr>
      <w:rFonts w:ascii="Arial" w:hAnsi="Arial"/>
      <w:b/>
      <w:color w:val="007755"/>
      <w:sz w:val="28"/>
      <w:szCs w:val="28"/>
    </w:rPr>
  </w:style>
  <w:style w:type="numbering" w:customStyle="1" w:styleId="NoList1">
    <w:name w:val="No List1"/>
    <w:next w:val="NoList"/>
    <w:semiHidden/>
    <w:unhideWhenUsed/>
  </w:style>
  <w:style w:type="character" w:customStyle="1" w:styleId="a">
    <w:name w:val="a"/>
    <w:basedOn w:val="DefaultParagraphFont"/>
    <w:semiHidden/>
  </w:style>
  <w:style w:type="paragraph" w:customStyle="1" w:styleId="AHeader">
    <w:name w:val="A Header"/>
    <w:basedOn w:val="Heading1"/>
    <w:pPr>
      <w:spacing w:before="240" w:after="120" w:line="240" w:lineRule="atLeast"/>
      <w:ind w:left="567"/>
    </w:pPr>
    <w:rPr>
      <w:rFonts w:eastAsia="Times New Roman" w:cs="Arial"/>
      <w:b w:val="0"/>
      <w:bCs/>
      <w:caps/>
      <w:color w:val="FFFFFF"/>
      <w:spacing w:val="12"/>
      <w:kern w:val="32"/>
      <w:szCs w:val="28"/>
      <w:lang w:eastAsia="ja-JP"/>
    </w:rPr>
  </w:style>
  <w:style w:type="paragraph" w:customStyle="1" w:styleId="BodyText10">
    <w:name w:val="Body Text1"/>
    <w:basedOn w:val="Normal"/>
    <w:semiHidden/>
    <w:pPr>
      <w:autoSpaceDE w:val="0"/>
      <w:autoSpaceDN w:val="0"/>
      <w:spacing w:after="200" w:line="360" w:lineRule="auto"/>
      <w:ind w:left="567"/>
    </w:pPr>
    <w:rPr>
      <w:rFonts w:ascii="Times" w:eastAsia="Times New Roman" w:hAnsi="Times" w:cs="Times New Roman"/>
      <w:color w:val="000000"/>
      <w:lang w:val="en-US" w:eastAsia="ja-JP"/>
    </w:rPr>
  </w:style>
  <w:style w:type="paragraph" w:customStyle="1" w:styleId="bulletlist">
    <w:name w:val="bullet list"/>
    <w:basedOn w:val="Normal"/>
    <w:semiHidden/>
    <w:pPr>
      <w:tabs>
        <w:tab w:val="num" w:pos="720"/>
      </w:tabs>
      <w:adjustRightInd/>
      <w:spacing w:before="40" w:line="240" w:lineRule="atLeast"/>
      <w:ind w:left="720" w:hanging="720"/>
    </w:pPr>
    <w:rPr>
      <w:rFonts w:ascii="Times" w:eastAsia="Times New Roman" w:hAnsi="Times" w:cs="Times New Roman"/>
      <w:color w:val="000000"/>
      <w:sz w:val="22"/>
      <w:lang w:eastAsia="ja-JP"/>
    </w:rPr>
  </w:style>
  <w:style w:type="paragraph" w:customStyle="1" w:styleId="Casestudybulletlist">
    <w:name w:val="Case study bullet list"/>
    <w:basedOn w:val="bulletlist"/>
    <w:semiHidden/>
    <w:pPr>
      <w:tabs>
        <w:tab w:val="clear" w:pos="720"/>
      </w:tabs>
      <w:ind w:left="0" w:right="284" w:firstLine="0"/>
    </w:pPr>
  </w:style>
  <w:style w:type="paragraph" w:customStyle="1" w:styleId="Casestudyhead">
    <w:name w:val="Case study head"/>
    <w:basedOn w:val="Normal"/>
    <w:semiHidden/>
    <w:pPr>
      <w:adjustRightInd/>
      <w:spacing w:after="240" w:line="240" w:lineRule="atLeast"/>
      <w:ind w:left="1134" w:right="397"/>
    </w:pPr>
    <w:rPr>
      <w:rFonts w:eastAsia="Times New Roman"/>
      <w:color w:val="0696FA"/>
      <w:sz w:val="32"/>
      <w:szCs w:val="32"/>
      <w:lang w:eastAsia="ja-JP"/>
    </w:rPr>
  </w:style>
  <w:style w:type="paragraph" w:customStyle="1" w:styleId="Casestudyquote">
    <w:name w:val="Case study quote"/>
    <w:basedOn w:val="Normal"/>
    <w:semiHidden/>
    <w:pPr>
      <w:adjustRightInd/>
      <w:spacing w:after="120" w:line="240" w:lineRule="atLeast"/>
      <w:ind w:left="1361" w:right="567"/>
    </w:pPr>
    <w:rPr>
      <w:rFonts w:ascii="Times" w:eastAsia="Times New Roman" w:hAnsi="Times" w:cs="Times New Roman"/>
      <w:color w:val="000000"/>
      <w:spacing w:val="10"/>
      <w:lang w:eastAsia="ja-JP"/>
    </w:rPr>
  </w:style>
  <w:style w:type="paragraph" w:customStyle="1" w:styleId="Casestudysource">
    <w:name w:val="Case study source"/>
    <w:basedOn w:val="Normal"/>
    <w:semiHidden/>
    <w:pPr>
      <w:adjustRightInd/>
      <w:spacing w:line="240" w:lineRule="atLeast"/>
      <w:ind w:left="567" w:right="397"/>
      <w:jc w:val="right"/>
    </w:pPr>
    <w:rPr>
      <w:rFonts w:ascii="Times" w:eastAsia="Times New Roman" w:hAnsi="Times" w:cs="Times New Roman"/>
      <w:color w:val="000000"/>
      <w:sz w:val="18"/>
      <w:szCs w:val="18"/>
      <w:lang w:eastAsia="ja-JP"/>
    </w:rPr>
  </w:style>
  <w:style w:type="paragraph" w:customStyle="1" w:styleId="Casestudytext">
    <w:name w:val="Case study text"/>
    <w:basedOn w:val="Normal"/>
    <w:semiHidden/>
    <w:pPr>
      <w:adjustRightInd/>
      <w:spacing w:after="120" w:line="240" w:lineRule="atLeast"/>
      <w:ind w:left="1134" w:right="397"/>
    </w:pPr>
    <w:rPr>
      <w:rFonts w:ascii="Times" w:eastAsia="Times New Roman" w:hAnsi="Times" w:cs="Times New Roman"/>
      <w:color w:val="000000"/>
      <w:sz w:val="22"/>
      <w:lang w:eastAsia="ja-JP"/>
    </w:rPr>
  </w:style>
  <w:style w:type="paragraph" w:customStyle="1" w:styleId="ChapNumber">
    <w:name w:val="ChapNumber"/>
    <w:pPr>
      <w:tabs>
        <w:tab w:val="left" w:pos="567"/>
      </w:tabs>
      <w:spacing w:before="120"/>
    </w:pPr>
    <w:rPr>
      <w:b/>
      <w:bCs/>
      <w:sz w:val="36"/>
      <w:szCs w:val="36"/>
    </w:rPr>
  </w:style>
  <w:style w:type="paragraph" w:customStyle="1" w:styleId="ChapTitle">
    <w:name w:val="ChapTitle"/>
    <w:pPr>
      <w:tabs>
        <w:tab w:val="left" w:pos="567"/>
      </w:tabs>
      <w:spacing w:before="240"/>
    </w:pPr>
    <w:rPr>
      <w:b/>
      <w:bCs/>
      <w:sz w:val="36"/>
      <w:szCs w:val="36"/>
    </w:rPr>
  </w:style>
  <w:style w:type="paragraph" w:customStyle="1" w:styleId="Conclusionbulletlist">
    <w:name w:val="Conclusion bullet list"/>
    <w:basedOn w:val="bulletlist"/>
    <w:semiHidden/>
    <w:pPr>
      <w:tabs>
        <w:tab w:val="clear" w:pos="720"/>
        <w:tab w:val="num" w:pos="2160"/>
      </w:tabs>
      <w:ind w:left="2160" w:right="397"/>
    </w:pPr>
  </w:style>
  <w:style w:type="paragraph" w:customStyle="1" w:styleId="Conclusionintrotext">
    <w:name w:val="Conclusion intro text"/>
    <w:basedOn w:val="Normal"/>
    <w:semiHidden/>
    <w:pPr>
      <w:adjustRightInd/>
      <w:spacing w:after="120" w:line="240" w:lineRule="atLeast"/>
      <w:ind w:left="1701" w:right="397"/>
    </w:pPr>
    <w:rPr>
      <w:rFonts w:ascii="Times" w:eastAsia="Times New Roman" w:hAnsi="Times" w:cs="Times New Roman"/>
      <w:color w:val="000000"/>
      <w:sz w:val="22"/>
      <w:lang w:eastAsia="ja-JP"/>
    </w:rPr>
  </w:style>
  <w:style w:type="character" w:customStyle="1" w:styleId="csspresentationlabel">
    <w:name w:val="csspresentationlabel"/>
    <w:basedOn w:val="DefaultParagraphFont"/>
    <w:semiHidden/>
  </w:style>
  <w:style w:type="paragraph" w:customStyle="1" w:styleId="Explorefurthertext">
    <w:name w:val="Explore further text"/>
    <w:basedOn w:val="Normal"/>
    <w:semiHidden/>
    <w:pPr>
      <w:adjustRightInd/>
      <w:spacing w:after="120" w:line="280" w:lineRule="atLeast"/>
      <w:ind w:left="1134" w:right="397"/>
    </w:pPr>
    <w:rPr>
      <w:rFonts w:ascii="Times" w:eastAsia="Times New Roman" w:hAnsi="Times" w:cs="Times New Roman"/>
      <w:color w:val="000000"/>
      <w:sz w:val="22"/>
      <w:lang w:eastAsia="ja-JP"/>
    </w:rPr>
  </w:style>
  <w:style w:type="paragraph" w:customStyle="1" w:styleId="Figurecaption">
    <w:name w:val="Figure caption"/>
    <w:basedOn w:val="Normal"/>
    <w:pPr>
      <w:adjustRightInd/>
      <w:spacing w:after="60" w:line="240" w:lineRule="atLeast"/>
    </w:pPr>
    <w:rPr>
      <w:rFonts w:eastAsia="Times New Roman"/>
      <w:b/>
      <w:color w:val="0696FA"/>
      <w:sz w:val="18"/>
      <w:szCs w:val="18"/>
      <w:lang w:eastAsia="ja-JP"/>
    </w:rPr>
  </w:style>
  <w:style w:type="paragraph" w:customStyle="1" w:styleId="Figuresource">
    <w:name w:val="Figure source"/>
    <w:basedOn w:val="Normal"/>
    <w:pPr>
      <w:adjustRightInd/>
      <w:spacing w:before="40" w:line="240" w:lineRule="atLeast"/>
      <w:ind w:left="567"/>
    </w:pPr>
    <w:rPr>
      <w:rFonts w:ascii="Times" w:eastAsia="Times New Roman" w:hAnsi="Times" w:cs="Times New Roman"/>
      <w:color w:val="000000"/>
      <w:sz w:val="18"/>
      <w:szCs w:val="18"/>
      <w:lang w:eastAsia="ja-JP"/>
    </w:rPr>
  </w:style>
  <w:style w:type="paragraph" w:customStyle="1" w:styleId="Introbodytext">
    <w:name w:val="Intro body text"/>
    <w:basedOn w:val="Normal"/>
    <w:pPr>
      <w:adjustRightInd/>
      <w:spacing w:after="120" w:line="240" w:lineRule="atLeast"/>
      <w:ind w:left="567" w:right="397"/>
    </w:pPr>
    <w:rPr>
      <w:rFonts w:eastAsia="Times New Roman"/>
      <w:b/>
      <w:color w:val="FFFFFF"/>
      <w:lang w:eastAsia="ja-JP"/>
    </w:rPr>
  </w:style>
  <w:style w:type="character" w:customStyle="1" w:styleId="maintextblack">
    <w:name w:val="maintext_black"/>
    <w:basedOn w:val="DefaultParagraphFont"/>
  </w:style>
  <w:style w:type="character" w:customStyle="1" w:styleId="q01">
    <w:name w:val="q01"/>
    <w:semiHidden/>
    <w:rPr>
      <w:color w:val="000000"/>
    </w:rPr>
  </w:style>
  <w:style w:type="paragraph" w:customStyle="1" w:styleId="quotedtext">
    <w:name w:val="quoted text"/>
    <w:basedOn w:val="Normal"/>
    <w:semiHidden/>
    <w:pPr>
      <w:adjustRightInd/>
      <w:spacing w:line="240" w:lineRule="atLeast"/>
      <w:ind w:left="851" w:right="284"/>
    </w:pPr>
    <w:rPr>
      <w:rFonts w:ascii="Times" w:eastAsia="Times New Roman" w:hAnsi="Times" w:cs="Times New Roman"/>
      <w:color w:val="000000"/>
      <w:spacing w:val="10"/>
      <w:lang w:val="en-US" w:eastAsia="ja-JP"/>
    </w:rPr>
  </w:style>
  <w:style w:type="character" w:customStyle="1" w:styleId="recsbold">
    <w:name w:val="recs bold"/>
    <w:semiHidden/>
    <w:rPr>
      <w:b/>
    </w:rPr>
  </w:style>
  <w:style w:type="paragraph" w:customStyle="1" w:styleId="reflectionboxtext">
    <w:name w:val="reflection box text"/>
    <w:basedOn w:val="Normal"/>
    <w:semiHidden/>
    <w:pPr>
      <w:adjustRightInd/>
      <w:spacing w:line="280" w:lineRule="atLeast"/>
      <w:ind w:left="1134" w:right="397"/>
    </w:pPr>
    <w:rPr>
      <w:rFonts w:ascii="Times" w:eastAsia="Times New Roman" w:hAnsi="Times" w:cs="Times New Roman"/>
      <w:color w:val="000000"/>
      <w:lang w:val="en-US" w:eastAsia="ja-JP"/>
    </w:rPr>
  </w:style>
  <w:style w:type="character" w:styleId="Strong">
    <w:name w:val="Strong"/>
    <w:qFormat/>
    <w:rPr>
      <w:b/>
      <w:bCs/>
    </w:rPr>
  </w:style>
  <w:style w:type="paragraph" w:customStyle="1" w:styleId="sub-bulletlist">
    <w:name w:val="sub-bullet list"/>
    <w:basedOn w:val="Normal"/>
    <w:semiHidden/>
    <w:pPr>
      <w:tabs>
        <w:tab w:val="num" w:pos="720"/>
      </w:tabs>
      <w:adjustRightInd/>
      <w:spacing w:line="240" w:lineRule="atLeast"/>
      <w:ind w:left="720" w:hanging="720"/>
    </w:pPr>
    <w:rPr>
      <w:rFonts w:ascii="Times" w:eastAsia="Times New Roman" w:hAnsi="Times" w:cs="Times New Roman"/>
      <w:color w:val="000000"/>
      <w:lang w:val="en-US" w:eastAsia="ja-JP"/>
    </w:rPr>
  </w:style>
  <w:style w:type="paragraph" w:customStyle="1" w:styleId="Tablefull-outsource">
    <w:name w:val="Table full-out source"/>
    <w:basedOn w:val="Casestudysource"/>
    <w:semiHidden/>
    <w:pPr>
      <w:ind w:left="113" w:right="113"/>
      <w:jc w:val="left"/>
    </w:pPr>
  </w:style>
  <w:style w:type="paragraph" w:customStyle="1" w:styleId="7Casehead">
    <w:name w:val="7.Case head"/>
    <w:semiHidden/>
    <w:pPr>
      <w:spacing w:before="240" w:line="240" w:lineRule="atLeast"/>
      <w:ind w:left="1105"/>
    </w:pPr>
    <w:rPr>
      <w:rFonts w:ascii="Times" w:hAnsi="Times"/>
      <w:b/>
      <w:color w:val="000000"/>
      <w:sz w:val="16"/>
      <w:lang w:val="en-US" w:eastAsia="ja-JP"/>
    </w:rPr>
  </w:style>
  <w:style w:type="paragraph" w:customStyle="1" w:styleId="8Casebody">
    <w:name w:val="8.Case body"/>
    <w:semiHidden/>
    <w:pPr>
      <w:spacing w:after="240" w:line="240" w:lineRule="atLeast"/>
      <w:ind w:left="1105"/>
    </w:pPr>
    <w:rPr>
      <w:rFonts w:ascii="Times" w:hAnsi="Times"/>
      <w:color w:val="000000"/>
      <w:sz w:val="16"/>
      <w:lang w:val="en-US" w:eastAsia="ja-JP"/>
    </w:rPr>
  </w:style>
  <w:style w:type="paragraph" w:customStyle="1" w:styleId="A0">
    <w:name w:val="A"/>
    <w:basedOn w:val="Normal"/>
    <w:pPr>
      <w:keepNext/>
      <w:adjustRightInd/>
      <w:spacing w:line="360" w:lineRule="auto"/>
      <w:ind w:left="1134"/>
      <w:outlineLvl w:val="4"/>
    </w:pPr>
    <w:rPr>
      <w:rFonts w:eastAsia="Times New Roman" w:cs="Times New Roman"/>
      <w:b/>
      <w:color w:val="000000"/>
      <w:lang w:val="en-US" w:eastAsia="ja-JP"/>
    </w:rPr>
  </w:style>
  <w:style w:type="paragraph" w:customStyle="1" w:styleId="DB1chaptertitle">
    <w:name w:val="DB1. chapter title"/>
    <w:basedOn w:val="Normal"/>
    <w:semiHidden/>
    <w:pPr>
      <w:numPr>
        <w:ilvl w:val="12"/>
      </w:numPr>
      <w:tabs>
        <w:tab w:val="left" w:pos="720"/>
      </w:tabs>
      <w:adjustRightInd/>
      <w:spacing w:before="120" w:line="360" w:lineRule="auto"/>
      <w:ind w:left="1134" w:hanging="1134"/>
    </w:pPr>
    <w:rPr>
      <w:rFonts w:eastAsia="Times New Roman" w:cs="Times New Roman"/>
      <w:b/>
      <w:color w:val="000000"/>
      <w:sz w:val="28"/>
      <w:lang w:val="en-US" w:eastAsia="ja-JP"/>
    </w:rPr>
  </w:style>
  <w:style w:type="paragraph" w:customStyle="1" w:styleId="DB2bodycopy">
    <w:name w:val="DB2. bodycopy"/>
    <w:semiHidden/>
    <w:qFormat/>
    <w:pPr>
      <w:spacing w:before="120" w:after="120" w:line="360" w:lineRule="auto"/>
      <w:ind w:left="1134" w:hanging="1134"/>
    </w:pPr>
    <w:rPr>
      <w:color w:val="000000"/>
      <w:sz w:val="22"/>
      <w:lang w:val="en-US" w:eastAsia="ja-JP"/>
    </w:rPr>
  </w:style>
  <w:style w:type="paragraph" w:customStyle="1" w:styleId="DB3Ahead">
    <w:name w:val="DB3. A head"/>
    <w:basedOn w:val="Heading5"/>
    <w:semiHidden/>
    <w:pPr>
      <w:keepNext/>
      <w:tabs>
        <w:tab w:val="clear" w:pos="4394"/>
        <w:tab w:val="clear" w:pos="8789"/>
      </w:tabs>
      <w:spacing w:before="0" w:after="0" w:line="360" w:lineRule="auto"/>
      <w:ind w:left="1134"/>
    </w:pPr>
    <w:rPr>
      <w:rFonts w:ascii="Arial" w:eastAsia="Times New Roman" w:hAnsi="Arial"/>
      <w:b/>
      <w:color w:val="000000"/>
      <w:sz w:val="24"/>
      <w:lang w:val="en-US" w:eastAsia="ja-JP"/>
    </w:rPr>
  </w:style>
  <w:style w:type="paragraph" w:customStyle="1" w:styleId="DB4Bhead">
    <w:name w:val="DB4.B head"/>
    <w:basedOn w:val="DB3Ahead"/>
    <w:semiHidden/>
    <w:rPr>
      <w:b w:val="0"/>
    </w:rPr>
  </w:style>
  <w:style w:type="paragraph" w:customStyle="1" w:styleId="DB5bullet">
    <w:name w:val="DB5. bullet"/>
    <w:basedOn w:val="DB2bodycopy"/>
    <w:semiHidden/>
    <w:pPr>
      <w:ind w:left="0" w:firstLine="0"/>
    </w:pPr>
  </w:style>
  <w:style w:type="paragraph" w:customStyle="1" w:styleId="DB6displayed">
    <w:name w:val="DB6. displayed"/>
    <w:basedOn w:val="DB2bodycopy"/>
    <w:semiHidden/>
    <w:pPr>
      <w:ind w:left="1418" w:firstLine="0"/>
    </w:pPr>
  </w:style>
  <w:style w:type="paragraph" w:customStyle="1" w:styleId="DB7Casehead">
    <w:name w:val="DB7.Case head"/>
    <w:semiHidden/>
    <w:qFormat/>
    <w:pPr>
      <w:pBdr>
        <w:top w:val="single" w:sz="4" w:space="1" w:color="auto"/>
      </w:pBdr>
      <w:spacing w:before="240" w:after="240"/>
      <w:ind w:left="1134"/>
    </w:pPr>
    <w:rPr>
      <w:color w:val="000000"/>
      <w:lang w:val="en-US" w:eastAsia="ja-JP"/>
    </w:rPr>
  </w:style>
  <w:style w:type="paragraph" w:customStyle="1" w:styleId="DB8Casebody">
    <w:name w:val="DB8.Case body"/>
    <w:semiHidden/>
    <w:pPr>
      <w:spacing w:after="240" w:line="360" w:lineRule="auto"/>
      <w:ind w:left="1106"/>
    </w:pPr>
    <w:rPr>
      <w:color w:val="000000"/>
      <w:lang w:val="en-US" w:eastAsia="ja-JP"/>
    </w:rPr>
  </w:style>
  <w:style w:type="paragraph" w:customStyle="1" w:styleId="DB9">
    <w:name w:val="DB9"/>
    <w:basedOn w:val="DB4Bhead"/>
    <w:semiHidden/>
    <w:qFormat/>
    <w:pPr>
      <w:ind w:hanging="1134"/>
    </w:pPr>
    <w:rPr>
      <w:i/>
      <w:lang w:val="en-GB"/>
    </w:rPr>
  </w:style>
  <w:style w:type="paragraph" w:customStyle="1" w:styleId="DBFigcaption">
    <w:name w:val="DBFig caption"/>
    <w:semiHidden/>
    <w:qFormat/>
    <w:pPr>
      <w:tabs>
        <w:tab w:val="right" w:pos="708"/>
      </w:tabs>
      <w:spacing w:line="240" w:lineRule="atLeast"/>
      <w:ind w:left="1105" w:hanging="1106"/>
    </w:pPr>
    <w:rPr>
      <w:b/>
      <w:color w:val="000000"/>
      <w:sz w:val="22"/>
      <w:lang w:val="en-US" w:eastAsia="ja-JP"/>
    </w:rPr>
  </w:style>
  <w:style w:type="paragraph" w:customStyle="1" w:styleId="NL">
    <w:name w:val="NL"/>
    <w:basedOn w:val="DB2bodycopy"/>
    <w:rPr>
      <w:lang w:val="en-GB"/>
    </w:rPr>
  </w:style>
  <w:style w:type="paragraph" w:customStyle="1" w:styleId="StyleDB2bodycopy">
    <w:name w:val="Style DB2. bodycopy"/>
    <w:basedOn w:val="DB2bodycopy"/>
    <w:semiHidden/>
    <w:rPr>
      <w:rFonts w:ascii="AGBuchBQ-Regular" w:hAnsi="AGBuchBQ-Regular"/>
    </w:rPr>
  </w:style>
  <w:style w:type="character" w:customStyle="1" w:styleId="StyleCourierNew10ptCustomColorRGB13938201">
    <w:name w:val="Style Courier New 10 pt Custom Color(RGB(13938201))"/>
    <w:rPr>
      <w:rFonts w:ascii="Times New Roman" w:hAnsi="Times New Roman"/>
      <w:color w:val="8B26C9"/>
      <w:sz w:val="20"/>
      <w:szCs w:val="20"/>
    </w:rPr>
  </w:style>
  <w:style w:type="paragraph" w:customStyle="1" w:styleId="Unicode">
    <w:name w:val="Unicode"/>
    <w:basedOn w:val="Normal"/>
    <w:pPr>
      <w:adjustRightInd/>
      <w:spacing w:line="240" w:lineRule="atLeast"/>
    </w:pPr>
    <w:rPr>
      <w:rFonts w:ascii="Times" w:eastAsia="Times New Roman" w:hAnsi="Times" w:cs="Times New Roman"/>
      <w:color w:val="000000"/>
      <w:lang w:val="en-US" w:eastAsia="ja-JP"/>
    </w:rPr>
  </w:style>
  <w:style w:type="paragraph" w:customStyle="1" w:styleId="MathML">
    <w:name w:val="MathML"/>
    <w:basedOn w:val="Normal"/>
    <w:autoRedefine/>
    <w:pPr>
      <w:adjustRightInd/>
      <w:spacing w:line="240" w:lineRule="atLeast"/>
    </w:pPr>
    <w:rPr>
      <w:rFonts w:ascii="Courier New" w:eastAsia="Times New Roman" w:hAnsi="Courier New" w:cs="Times New Roman"/>
      <w:color w:val="000000"/>
      <w:lang w:val="en-US" w:eastAsia="ja-JP"/>
    </w:rPr>
  </w:style>
  <w:style w:type="paragraph" w:customStyle="1" w:styleId="StyleHeading6FranklinGothicBook14pt">
    <w:name w:val="Style Heading 6 + Franklin Gothic Book 14 pt"/>
    <w:basedOn w:val="Heading6"/>
    <w:pPr>
      <w:tabs>
        <w:tab w:val="clear" w:pos="4394"/>
        <w:tab w:val="clear" w:pos="8789"/>
      </w:tabs>
      <w:spacing w:beforeAutospacing="1" w:afterAutospacing="1" w:line="240" w:lineRule="auto"/>
    </w:pPr>
    <w:rPr>
      <w:rFonts w:ascii="Franklin Gothic Book" w:eastAsia="Times New Roman" w:hAnsi="Franklin Gothic Book"/>
      <w:b/>
      <w:bCs/>
      <w:sz w:val="28"/>
      <w:szCs w:val="28"/>
      <w:lang w:val="en-US" w:eastAsia="en-US"/>
    </w:rPr>
  </w:style>
  <w:style w:type="table" w:customStyle="1" w:styleId="TableGrid1">
    <w:name w:val="Table Grid1"/>
    <w:basedOn w:val="TableNormal"/>
    <w:next w:val="TableGri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
    <w:name w:val="CT"/>
    <w:basedOn w:val="StyleHeading6FranklinGothicBook14pt"/>
    <w:pPr>
      <w:spacing w:before="0" w:beforeAutospacing="0" w:after="120" w:afterAutospacing="0" w:line="320" w:lineRule="exact"/>
    </w:pPr>
  </w:style>
  <w:style w:type="paragraph" w:customStyle="1" w:styleId="Sectionheading">
    <w:name w:val="Section heading"/>
    <w:basedOn w:val="StyleHeading6FranklinGothicBook14pt"/>
    <w:pPr>
      <w:spacing w:before="1000" w:beforeAutospacing="0" w:after="720" w:afterAutospacing="0" w:line="320" w:lineRule="exact"/>
    </w:pPr>
  </w:style>
  <w:style w:type="paragraph" w:customStyle="1" w:styleId="StyleMaintextRight">
    <w:name w:val="Style Main text + Right"/>
    <w:basedOn w:val="Maintext"/>
    <w:pPr>
      <w:jc w:val="right"/>
    </w:pPr>
  </w:style>
  <w:style w:type="paragraph" w:customStyle="1" w:styleId="ContractBullet">
    <w:name w:val="Contract Bullet"/>
    <w:basedOn w:val="Bullet"/>
    <w:link w:val="ContractBulletChar"/>
    <w:pPr>
      <w:tabs>
        <w:tab w:val="clear" w:pos="720"/>
      </w:tabs>
      <w:ind w:left="709" w:hanging="240"/>
    </w:pPr>
    <w:rPr>
      <w:sz w:val="24"/>
      <w:szCs w:val="24"/>
    </w:rPr>
  </w:style>
  <w:style w:type="paragraph" w:customStyle="1" w:styleId="BLtext">
    <w:name w:val="BL text"/>
    <w:basedOn w:val="Maintext"/>
    <w:pPr>
      <w:ind w:left="240"/>
    </w:pPr>
  </w:style>
  <w:style w:type="character" w:customStyle="1" w:styleId="BulletChar">
    <w:name w:val="Bullet Char"/>
    <w:link w:val="Bullet"/>
    <w:rPr>
      <w:rFonts w:ascii="Franklin Gothic Book" w:eastAsia="Times New Roman" w:hAnsi="Franklin Gothic Book" w:cs="Times New Roman"/>
      <w:lang w:val="en-US"/>
    </w:rPr>
  </w:style>
  <w:style w:type="character" w:customStyle="1" w:styleId="ContractBulletChar">
    <w:name w:val="Contract Bullet Char"/>
    <w:link w:val="ContractBullet"/>
    <w:rPr>
      <w:rFonts w:ascii="Franklin Gothic Book" w:hAnsi="Franklin Gothic Book"/>
      <w:sz w:val="24"/>
      <w:szCs w:val="24"/>
      <w:lang w:val="en-US" w:eastAsia="en-US"/>
    </w:rPr>
  </w:style>
  <w:style w:type="paragraph" w:customStyle="1" w:styleId="Contractname">
    <w:name w:val="Contract name"/>
    <w:basedOn w:val="Sectionheading"/>
    <w:pPr>
      <w:spacing w:after="180" w:line="440" w:lineRule="exact"/>
      <w:jc w:val="right"/>
    </w:pPr>
    <w:rPr>
      <w:sz w:val="44"/>
      <w:szCs w:val="44"/>
    </w:rPr>
  </w:style>
  <w:style w:type="paragraph" w:customStyle="1" w:styleId="NECdocument">
    <w:name w:val="NEC document"/>
    <w:basedOn w:val="Sectionheading"/>
    <w:pPr>
      <w:jc w:val="right"/>
    </w:pPr>
    <w:rPr>
      <w:b w:val="0"/>
      <w:sz w:val="32"/>
      <w:szCs w:val="32"/>
    </w:rPr>
  </w:style>
  <w:style w:type="paragraph" w:styleId="Date">
    <w:name w:val="Date"/>
    <w:basedOn w:val="Normal"/>
    <w:next w:val="Normal"/>
    <w:link w:val="DateChar"/>
    <w:pPr>
      <w:adjustRightInd/>
      <w:spacing w:before="600" w:after="1000" w:line="240" w:lineRule="atLeast"/>
      <w:jc w:val="right"/>
    </w:pPr>
    <w:rPr>
      <w:rFonts w:ascii="Franklin Gothic Book" w:eastAsia="Times New Roman" w:hAnsi="Franklin Gothic Book" w:cs="Times New Roman"/>
      <w:color w:val="000000"/>
      <w:sz w:val="28"/>
      <w:szCs w:val="28"/>
      <w:lang w:val="en-US" w:eastAsia="ja-JP"/>
    </w:rPr>
  </w:style>
  <w:style w:type="character" w:customStyle="1" w:styleId="DateChar">
    <w:name w:val="Date Char"/>
    <w:link w:val="Date"/>
    <w:rPr>
      <w:rFonts w:ascii="Franklin Gothic Book" w:hAnsi="Franklin Gothic Book"/>
      <w:color w:val="000000"/>
      <w:sz w:val="28"/>
      <w:szCs w:val="28"/>
      <w:lang w:val="en-US" w:eastAsia="ja-JP"/>
    </w:rPr>
  </w:style>
  <w:style w:type="paragraph" w:customStyle="1" w:styleId="CCBheading">
    <w:name w:val="CCB heading"/>
    <w:basedOn w:val="Maintext"/>
    <w:pPr>
      <w:spacing w:after="240" w:line="280" w:lineRule="exact"/>
      <w:jc w:val="right"/>
    </w:pPr>
    <w:rPr>
      <w:sz w:val="24"/>
      <w:szCs w:val="24"/>
    </w:rPr>
  </w:style>
  <w:style w:type="paragraph" w:customStyle="1" w:styleId="CCBEndorsement">
    <w:name w:val="CCB Endorsement"/>
    <w:basedOn w:val="Maintext"/>
    <w:pPr>
      <w:spacing w:after="180"/>
      <w:jc w:val="right"/>
    </w:pPr>
  </w:style>
  <w:style w:type="paragraph" w:customStyle="1" w:styleId="Cabinetoffice">
    <w:name w:val="Cabinet office"/>
    <w:basedOn w:val="Maintext"/>
    <w:pPr>
      <w:jc w:val="right"/>
    </w:pPr>
    <w:rPr>
      <w:b/>
      <w:sz w:val="24"/>
      <w:szCs w:val="24"/>
    </w:rPr>
  </w:style>
  <w:style w:type="paragraph" w:customStyle="1" w:styleId="Imprint">
    <w:name w:val="Imprint"/>
    <w:basedOn w:val="Maintext"/>
    <w:pPr>
      <w:spacing w:after="110"/>
      <w:ind w:left="2000"/>
    </w:pPr>
  </w:style>
  <w:style w:type="paragraph" w:customStyle="1" w:styleId="ISBN">
    <w:name w:val="ISBN"/>
    <w:basedOn w:val="Imprint"/>
    <w:pPr>
      <w:spacing w:after="0"/>
    </w:pPr>
  </w:style>
  <w:style w:type="paragraph" w:customStyle="1" w:styleId="Cont1">
    <w:name w:val="Cont1"/>
    <w:basedOn w:val="Maintext"/>
    <w:pPr>
      <w:jc w:val="right"/>
    </w:pPr>
    <w:rPr>
      <w:b/>
    </w:rPr>
  </w:style>
  <w:style w:type="paragraph" w:customStyle="1" w:styleId="Contnumber">
    <w:name w:val="Cont number"/>
    <w:basedOn w:val="Cont1"/>
    <w:rPr>
      <w:b w:val="0"/>
    </w:rPr>
  </w:style>
  <w:style w:type="paragraph" w:customStyle="1" w:styleId="ForewordPreface">
    <w:name w:val="Foreword_Preface"/>
    <w:basedOn w:val="Maintext"/>
    <w:pPr>
      <w:spacing w:after="110"/>
      <w:ind w:left="2000"/>
    </w:pPr>
  </w:style>
  <w:style w:type="paragraph" w:customStyle="1" w:styleId="Panel">
    <w:name w:val="Panel"/>
    <w:basedOn w:val="ForewordPreface"/>
    <w:pPr>
      <w:spacing w:after="0"/>
      <w:ind w:left="2400" w:hanging="200"/>
    </w:pPr>
  </w:style>
  <w:style w:type="paragraph" w:customStyle="1" w:styleId="StyleHeading2Right">
    <w:name w:val="Style Heading 2 + Right"/>
    <w:basedOn w:val="Heading2"/>
    <w:pPr>
      <w:keepNext/>
      <w:spacing w:before="240" w:after="60" w:line="240" w:lineRule="atLeast"/>
      <w:ind w:left="567"/>
      <w:jc w:val="right"/>
    </w:pPr>
    <w:rPr>
      <w:rFonts w:ascii="Franklin Gothic Book" w:eastAsia="Times New Roman" w:hAnsi="Franklin Gothic Book"/>
      <w:b/>
      <w:caps/>
      <w:szCs w:val="24"/>
      <w:lang w:eastAsia="ja-JP"/>
    </w:rPr>
  </w:style>
  <w:style w:type="paragraph" w:customStyle="1" w:styleId="StyleStyleHeading2RightLeft">
    <w:name w:val="Style Style Heading 2 + Right + Left"/>
    <w:basedOn w:val="StyleHeading2Right"/>
    <w:rPr>
      <w:szCs w:val="20"/>
    </w:rPr>
  </w:style>
  <w:style w:type="paragraph" w:customStyle="1" w:styleId="Copyright">
    <w:name w:val="Copyright"/>
    <w:basedOn w:val="Imprint"/>
    <w:pPr>
      <w:ind w:left="0"/>
    </w:pPr>
  </w:style>
  <w:style w:type="paragraph" w:customStyle="1" w:styleId="Index1">
    <w:name w:val="Index1"/>
    <w:basedOn w:val="Maintext"/>
    <w:link w:val="Index1Char"/>
    <w:pPr>
      <w:spacing w:after="0"/>
      <w:ind w:left="400" w:hanging="400"/>
    </w:pPr>
    <w:rPr>
      <w:sz w:val="24"/>
      <w:szCs w:val="24"/>
    </w:rPr>
  </w:style>
  <w:style w:type="paragraph" w:customStyle="1" w:styleId="Index2">
    <w:name w:val="Index2"/>
    <w:basedOn w:val="Index1"/>
    <w:pPr>
      <w:ind w:left="600"/>
    </w:pPr>
  </w:style>
  <w:style w:type="paragraph" w:customStyle="1" w:styleId="Amendments">
    <w:name w:val="Amendments"/>
    <w:basedOn w:val="Maintext"/>
    <w:pPr>
      <w:tabs>
        <w:tab w:val="left" w:pos="400"/>
      </w:tabs>
      <w:spacing w:after="120"/>
      <w:ind w:left="1600"/>
    </w:pPr>
  </w:style>
  <w:style w:type="paragraph" w:customStyle="1" w:styleId="Amendstextstart">
    <w:name w:val="Amends text start"/>
    <w:basedOn w:val="Normal"/>
    <w:pPr>
      <w:tabs>
        <w:tab w:val="left" w:pos="440"/>
      </w:tabs>
      <w:adjustRightInd/>
      <w:spacing w:line="220" w:lineRule="exact"/>
      <w:ind w:left="440" w:hanging="440"/>
    </w:pPr>
    <w:rPr>
      <w:rFonts w:ascii="Franklin Gothic Book" w:eastAsia="Times New Roman" w:hAnsi="Franklin Gothic Book" w:cs="Times New Roman"/>
      <w:lang w:val="en-US"/>
    </w:rPr>
  </w:style>
  <w:style w:type="paragraph" w:customStyle="1" w:styleId="Contents1">
    <w:name w:val="Contents1"/>
    <w:basedOn w:val="NormalWeb"/>
    <w:link w:val="Contents1Char"/>
    <w:pPr>
      <w:spacing w:before="0" w:beforeAutospacing="0" w:after="60" w:afterAutospacing="0" w:line="220" w:lineRule="exact"/>
      <w:ind w:left="1000"/>
    </w:pPr>
    <w:rPr>
      <w:rFonts w:ascii="Franklin Gothic Book" w:hAnsi="Franklin Gothic Book"/>
      <w:color w:val="000000"/>
    </w:rPr>
  </w:style>
  <w:style w:type="character" w:customStyle="1" w:styleId="Contents1Char">
    <w:name w:val="Contents1 Char"/>
    <w:link w:val="Contents1"/>
    <w:rPr>
      <w:rFonts w:ascii="Franklin Gothic Book" w:hAnsi="Franklin Gothic Book"/>
      <w:color w:val="000000"/>
      <w:sz w:val="24"/>
      <w:szCs w:val="24"/>
      <w:lang w:val="en-US" w:eastAsia="en-US"/>
    </w:rPr>
  </w:style>
  <w:style w:type="paragraph" w:customStyle="1" w:styleId="ShortTitle">
    <w:name w:val="Short Title"/>
    <w:basedOn w:val="Contents1"/>
    <w:pPr>
      <w:spacing w:before="400" w:line="1000" w:lineRule="exact"/>
      <w:ind w:left="0"/>
      <w:jc w:val="right"/>
    </w:pPr>
    <w:rPr>
      <w:color w:val="999999"/>
      <w:sz w:val="96"/>
      <w:szCs w:val="96"/>
    </w:rPr>
  </w:style>
  <w:style w:type="paragraph" w:customStyle="1" w:styleId="Logo">
    <w:name w:val="Logo"/>
    <w:basedOn w:val="Normal"/>
    <w:pPr>
      <w:adjustRightInd/>
      <w:spacing w:before="360" w:after="60" w:line="480" w:lineRule="exact"/>
      <w:jc w:val="right"/>
    </w:pPr>
    <w:rPr>
      <w:rFonts w:ascii="Franklin Gothic Book" w:eastAsia="Times New Roman" w:hAnsi="Franklin Gothic Book" w:cs="Times New Roman"/>
      <w:color w:val="FFFFFF"/>
      <w:sz w:val="48"/>
      <w:szCs w:val="48"/>
      <w:lang w:val="en-US"/>
    </w:rPr>
  </w:style>
  <w:style w:type="paragraph" w:customStyle="1" w:styleId="Contentsheading">
    <w:name w:val="Contents heading"/>
    <w:basedOn w:val="Sectionheading"/>
    <w:pPr>
      <w:spacing w:before="0" w:after="120" w:line="280" w:lineRule="exact"/>
      <w:ind w:left="1000"/>
      <w:outlineLvl w:val="9"/>
    </w:pPr>
    <w:rPr>
      <w:sz w:val="24"/>
      <w:szCs w:val="24"/>
    </w:rPr>
  </w:style>
  <w:style w:type="paragraph" w:customStyle="1" w:styleId="Contents2">
    <w:name w:val="Contents2"/>
    <w:basedOn w:val="Contents1"/>
    <w:pPr>
      <w:tabs>
        <w:tab w:val="left" w:pos="600"/>
      </w:tabs>
      <w:ind w:left="1600"/>
    </w:pPr>
  </w:style>
  <w:style w:type="paragraph" w:customStyle="1" w:styleId="Contentsbox">
    <w:name w:val="Contents box"/>
    <w:basedOn w:val="Maintext"/>
    <w:pPr>
      <w:pBdr>
        <w:top w:val="single" w:sz="4" w:space="1" w:color="auto"/>
        <w:left w:val="single" w:sz="4" w:space="4" w:color="auto"/>
        <w:bottom w:val="single" w:sz="4" w:space="1" w:color="auto"/>
        <w:right w:val="single" w:sz="4" w:space="4" w:color="auto"/>
      </w:pBdr>
      <w:ind w:left="1000" w:right="400"/>
    </w:pPr>
    <w:rPr>
      <w:b/>
    </w:rPr>
  </w:style>
  <w:style w:type="paragraph" w:customStyle="1" w:styleId="Folio">
    <w:name w:val="Folio"/>
    <w:basedOn w:val="Maintext"/>
    <w:pPr>
      <w:ind w:right="300"/>
      <w:jc w:val="right"/>
    </w:pPr>
    <w:rPr>
      <w:color w:val="FFFFFF"/>
    </w:rPr>
  </w:style>
  <w:style w:type="paragraph" w:customStyle="1" w:styleId="Boxedtext">
    <w:name w:val="Boxed text"/>
    <w:basedOn w:val="Contentsbox"/>
    <w:pPr>
      <w:pBdr>
        <w:top w:val="single" w:sz="8" w:space="1" w:color="auto"/>
        <w:left w:val="single" w:sz="8" w:space="4" w:color="auto"/>
        <w:bottom w:val="single" w:sz="8" w:space="1" w:color="auto"/>
        <w:right w:val="single" w:sz="8" w:space="4" w:color="auto"/>
      </w:pBdr>
      <w:ind w:left="0" w:right="360"/>
    </w:pPr>
  </w:style>
  <w:style w:type="paragraph" w:customStyle="1" w:styleId="Contracttitle">
    <w:name w:val="Contract title"/>
    <w:basedOn w:val="Maintext"/>
    <w:pPr>
      <w:spacing w:before="60" w:line="480" w:lineRule="exact"/>
      <w:ind w:left="200"/>
    </w:pPr>
    <w:rPr>
      <w:color w:val="FFFFFF"/>
      <w:sz w:val="48"/>
      <w:szCs w:val="48"/>
    </w:rPr>
  </w:style>
  <w:style w:type="paragraph" w:customStyle="1" w:styleId="Maincontractdatahead">
    <w:name w:val="Main contract data head"/>
    <w:basedOn w:val="StyleHeading6FranklinGothicBook14pt"/>
    <w:pPr>
      <w:spacing w:before="0" w:beforeAutospacing="0" w:after="120" w:afterAutospacing="0" w:line="280" w:lineRule="exact"/>
      <w:outlineLvl w:val="9"/>
    </w:pPr>
    <w:rPr>
      <w:sz w:val="24"/>
      <w:szCs w:val="24"/>
    </w:rPr>
  </w:style>
  <w:style w:type="paragraph" w:customStyle="1" w:styleId="ContractTitle0">
    <w:name w:val="Contract Title"/>
    <w:basedOn w:val="Contents1"/>
    <w:pPr>
      <w:spacing w:before="60" w:line="480" w:lineRule="exact"/>
      <w:ind w:left="0"/>
      <w:jc w:val="right"/>
    </w:pPr>
    <w:rPr>
      <w:color w:val="FFFFFF"/>
      <w:sz w:val="48"/>
      <w:szCs w:val="48"/>
    </w:rPr>
  </w:style>
  <w:style w:type="character" w:customStyle="1" w:styleId="Index1Char">
    <w:name w:val="Index1 Char"/>
    <w:basedOn w:val="MaintextChar"/>
    <w:link w:val="Index1"/>
    <w:rPr>
      <w:rFonts w:ascii="Franklin Gothic Book" w:hAnsi="Franklin Gothic Book"/>
      <w:sz w:val="24"/>
      <w:szCs w:val="24"/>
      <w:lang w:val="en-US" w:eastAsia="en-US"/>
    </w:rPr>
  </w:style>
  <w:style w:type="paragraph" w:customStyle="1" w:styleId="Amendstext">
    <w:name w:val="Amends text"/>
    <w:basedOn w:val="Amendstextstart"/>
    <w:pPr>
      <w:spacing w:after="120"/>
    </w:pPr>
  </w:style>
  <w:style w:type="paragraph" w:customStyle="1" w:styleId="Mainheading0">
    <w:name w:val="Main heading"/>
    <w:basedOn w:val="StyleHeading6FranklinGothicBook14pt"/>
    <w:pPr>
      <w:spacing w:before="0" w:beforeAutospacing="0" w:after="120" w:afterAutospacing="0" w:line="280" w:lineRule="exact"/>
      <w:outlineLvl w:val="9"/>
    </w:pPr>
    <w:rPr>
      <w:sz w:val="24"/>
      <w:szCs w:val="24"/>
    </w:rPr>
  </w:style>
  <w:style w:type="paragraph" w:customStyle="1" w:styleId="Index3">
    <w:name w:val="Index3"/>
    <w:basedOn w:val="Index2"/>
    <w:pPr>
      <w:ind w:left="800"/>
    </w:pPr>
  </w:style>
  <w:style w:type="paragraph" w:customStyle="1" w:styleId="Conttext">
    <w:name w:val="Cont text"/>
    <w:basedOn w:val="Contnumber"/>
    <w:pPr>
      <w:jc w:val="left"/>
    </w:pPr>
  </w:style>
  <w:style w:type="paragraph" w:customStyle="1" w:styleId="Text">
    <w:name w:val="Text"/>
    <w:basedOn w:val="ForewordPreface"/>
  </w:style>
  <w:style w:type="character" w:styleId="Emphasis">
    <w:name w:val="Emphasis"/>
    <w:qFormat/>
    <w:rPr>
      <w:i/>
      <w:iCs/>
    </w:rPr>
  </w:style>
  <w:style w:type="paragraph" w:customStyle="1" w:styleId="MarginText">
    <w:name w:val="Margin Text"/>
    <w:basedOn w:val="Normal"/>
    <w:pPr>
      <w:spacing w:after="240"/>
    </w:pPr>
    <w:rPr>
      <w:rFonts w:ascii="Times New Roman" w:eastAsia="STZhongsong" w:hAnsi="Times New Roman" w:cs="Times New Roman"/>
      <w:sz w:val="22"/>
      <w:lang w:eastAsia="zh-CN"/>
    </w:rPr>
  </w:style>
  <w:style w:type="paragraph" w:customStyle="1" w:styleId="GPSL1CLAUSEHEADING">
    <w:name w:val="GPS L1 CLAUSE HEADING"/>
    <w:basedOn w:val="Normal"/>
    <w:next w:val="Normal"/>
    <w:qFormat/>
    <w:rsid w:val="00FD2689"/>
    <w:pPr>
      <w:keepNext/>
      <w:numPr>
        <w:numId w:val="2"/>
      </w:numPr>
      <w:tabs>
        <w:tab w:val="left" w:pos="142"/>
      </w:tabs>
      <w:spacing w:before="120" w:after="240"/>
      <w:outlineLvl w:val="1"/>
    </w:pPr>
    <w:rPr>
      <w:rFonts w:ascii="Arial Bold" w:eastAsia="STZhongsong" w:hAnsi="Arial Bold"/>
      <w:b/>
      <w:szCs w:val="22"/>
      <w:lang w:eastAsia="zh-CN"/>
    </w:rPr>
  </w:style>
  <w:style w:type="paragraph" w:customStyle="1" w:styleId="GPSL2Numbered">
    <w:name w:val="GPS L2 Numbered"/>
    <w:basedOn w:val="Normal"/>
    <w:link w:val="GPSL2NumberedChar"/>
    <w:qFormat/>
    <w:rsid w:val="00FD2689"/>
    <w:pPr>
      <w:numPr>
        <w:ilvl w:val="1"/>
        <w:numId w:val="2"/>
      </w:numPr>
      <w:tabs>
        <w:tab w:val="left" w:pos="936"/>
      </w:tabs>
      <w:spacing w:before="120" w:after="120"/>
    </w:pPr>
    <w:rPr>
      <w:rFonts w:eastAsia="Times New Roman"/>
      <w:szCs w:val="22"/>
      <w:lang w:eastAsia="zh-CN"/>
    </w:rPr>
  </w:style>
  <w:style w:type="character" w:customStyle="1" w:styleId="GPSL2NumberedChar">
    <w:name w:val="GPS L2 Numbered Char"/>
    <w:link w:val="GPSL2Numbered"/>
    <w:locked/>
    <w:rsid w:val="00FD2689"/>
    <w:rPr>
      <w:rFonts w:eastAsia="Times New Roman"/>
      <w:sz w:val="24"/>
      <w:szCs w:val="22"/>
      <w:lang w:eastAsia="zh-CN"/>
    </w:rPr>
  </w:style>
  <w:style w:type="paragraph" w:customStyle="1" w:styleId="GPSL3numberedclause">
    <w:name w:val="GPS L3 numbered clause"/>
    <w:basedOn w:val="Normal"/>
    <w:link w:val="GPSL3numberedclauseChar"/>
    <w:qFormat/>
    <w:rsid w:val="00FD2689"/>
    <w:pPr>
      <w:numPr>
        <w:ilvl w:val="2"/>
        <w:numId w:val="2"/>
      </w:numPr>
      <w:tabs>
        <w:tab w:val="left" w:pos="1985"/>
      </w:tabs>
      <w:spacing w:before="120" w:after="120"/>
    </w:pPr>
    <w:rPr>
      <w:rFonts w:eastAsia="Times New Roman"/>
      <w:szCs w:val="22"/>
      <w:lang w:eastAsia="zh-CN"/>
    </w:rPr>
  </w:style>
  <w:style w:type="character" w:customStyle="1" w:styleId="GPSL3numberedclauseChar">
    <w:name w:val="GPS L3 numbered clause Char"/>
    <w:link w:val="GPSL3numberedclause"/>
    <w:locked/>
    <w:rsid w:val="00FD2689"/>
    <w:rPr>
      <w:rFonts w:eastAsia="Times New Roman"/>
      <w:sz w:val="24"/>
      <w:szCs w:val="22"/>
      <w:lang w:eastAsia="zh-CN"/>
    </w:rPr>
  </w:style>
  <w:style w:type="paragraph" w:customStyle="1" w:styleId="GPSL4numberedclause">
    <w:name w:val="GPS L4 numbered clause"/>
    <w:basedOn w:val="GPSL3numberedclause"/>
    <w:qFormat/>
    <w:pPr>
      <w:numPr>
        <w:ilvl w:val="3"/>
      </w:numPr>
      <w:tabs>
        <w:tab w:val="left" w:pos="2552"/>
      </w:tabs>
    </w:pPr>
  </w:style>
  <w:style w:type="paragraph" w:customStyle="1" w:styleId="GPSL5numberedclause">
    <w:name w:val="GPS L5 numbered clause"/>
    <w:basedOn w:val="GPSL4numberedclause"/>
    <w:qFormat/>
    <w:pPr>
      <w:numPr>
        <w:ilvl w:val="4"/>
      </w:numPr>
      <w:tabs>
        <w:tab w:val="left" w:pos="3119"/>
      </w:tabs>
    </w:pPr>
  </w:style>
  <w:style w:type="paragraph" w:customStyle="1" w:styleId="GPSL2NumberedBoldHeading">
    <w:name w:val="GPS L2 Numbered Bold Heading"/>
    <w:basedOn w:val="Normal"/>
    <w:qFormat/>
    <w:pPr>
      <w:tabs>
        <w:tab w:val="left" w:pos="1134"/>
      </w:tabs>
      <w:spacing w:before="120" w:after="120"/>
      <w:ind w:left="1920" w:hanging="360"/>
    </w:pPr>
    <w:rPr>
      <w:rFonts w:ascii="Calibri" w:eastAsia="Times New Roman" w:hAnsi="Calibri"/>
      <w:b/>
      <w:sz w:val="22"/>
      <w:szCs w:val="22"/>
      <w:lang w:eastAsia="zh-CN"/>
    </w:rPr>
  </w:style>
  <w:style w:type="paragraph" w:customStyle="1" w:styleId="GPSL6numbered">
    <w:name w:val="GPS L6 numbered"/>
    <w:basedOn w:val="GPSL5numberedclause"/>
    <w:qFormat/>
    <w:pPr>
      <w:numPr>
        <w:ilvl w:val="5"/>
      </w:numPr>
      <w:tabs>
        <w:tab w:val="num" w:pos="360"/>
        <w:tab w:val="left" w:pos="3686"/>
      </w:tabs>
    </w:pPr>
  </w:style>
  <w:style w:type="paragraph" w:customStyle="1" w:styleId="GPSL2numberedclause">
    <w:name w:val="GPS L2 numbered clause"/>
    <w:basedOn w:val="Normal"/>
    <w:link w:val="GPSL2numberedclauseChar1"/>
    <w:qFormat/>
    <w:pPr>
      <w:tabs>
        <w:tab w:val="left" w:pos="1134"/>
      </w:tabs>
      <w:spacing w:before="120" w:after="120"/>
      <w:ind w:left="1134" w:hanging="567"/>
    </w:pPr>
    <w:rPr>
      <w:rFonts w:ascii="Calibri" w:eastAsia="Times New Roman" w:hAnsi="Calibri"/>
      <w:sz w:val="22"/>
      <w:szCs w:val="22"/>
      <w:lang w:eastAsia="zh-CN"/>
    </w:rPr>
  </w:style>
  <w:style w:type="character" w:customStyle="1" w:styleId="GPSL2numberedclauseChar1">
    <w:name w:val="GPS L2 numbered clause Char1"/>
    <w:link w:val="GPSL2numberedclause"/>
    <w:rPr>
      <w:rFonts w:ascii="Calibri" w:hAnsi="Calibri" w:cs="Arial"/>
      <w:sz w:val="22"/>
      <w:szCs w:val="22"/>
      <w:lang w:eastAsia="zh-CN"/>
    </w:rPr>
  </w:style>
  <w:style w:type="paragraph" w:customStyle="1" w:styleId="GPSL1SCHEDULEHeading">
    <w:name w:val="GPS L1 SCHEDULE Heading"/>
    <w:basedOn w:val="GPSL1CLAUSEHEADING"/>
    <w:link w:val="GPSL1SCHEDULEHeadingChar"/>
    <w:qFormat/>
    <w:pPr>
      <w:ind w:firstLine="0"/>
      <w:outlineLvl w:val="9"/>
    </w:pPr>
  </w:style>
  <w:style w:type="character" w:customStyle="1" w:styleId="GPSL1SCHEDULEHeadingChar">
    <w:name w:val="GPS L1 SCHEDULE Heading Char"/>
    <w:link w:val="GPSL1SCHEDULEHeading"/>
    <w:locked/>
    <w:rPr>
      <w:rFonts w:ascii="Calibri" w:eastAsia="STZhongsong" w:hAnsi="Calibri" w:cs="Arial"/>
      <w:b/>
      <w:caps/>
      <w:sz w:val="22"/>
      <w:szCs w:val="22"/>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Revision">
    <w:name w:val="Revision"/>
    <w:hidden/>
    <w:uiPriority w:val="99"/>
    <w:semiHidden/>
    <w:rsid w:val="00FE0B53"/>
    <w:pPr>
      <w:jc w:val="left"/>
    </w:pPr>
    <w:rPr>
      <w:sz w:val="24"/>
    </w:rPr>
  </w:style>
  <w:style w:type="character" w:styleId="Mention">
    <w:name w:val="Mention"/>
    <w:basedOn w:val="DefaultParagraphFont"/>
    <w:uiPriority w:val="99"/>
    <w:unhideWhenUsed/>
    <w:rsid w:val="00FB3E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dq1FIS0VuOEAmXHIYdcHOrHcz7A==">AMUW2mVWVCNF2FOG6bQc687UoqfJF3WUDa3KWkeKsVIuKkmjSjY0XMGsJqy1aGmvP/dwQ30TKPjWPeAI5cG1noryBtjV/noRqvVmIzAPUdO9yCqBF1RL0F0hK3hmRhN4iZ7pgQMS6OWX5RGLhQKea73pBvuKuHxORHdiW2C19JYLXJTK25KQlv1lfJmhEpt67NhMd/BpeRiL</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84C59-A4A7-4FF2-B395-6A833F762DE2}">
  <ds:schemaRefs>
    <ds:schemaRef ds:uri="http://purl.org/dc/dcmitype/"/>
    <ds:schemaRef ds:uri="ee7f6635-0c65-459d-902b-80a23c582fa6"/>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b89ac767-3006-48e0-b89a-3208f6fd0e59"/>
    <ds:schemaRef ds:uri="http://purl.org/dc/te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7733D68-1FB3-4A15-9B72-26302C7A6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4D963E-F714-46D5-94F2-EA91750935F0}">
  <ds:schemaRefs>
    <ds:schemaRef ds:uri="http://schemas.microsoft.com/sharepoint/v3/contenttype/forms"/>
  </ds:schemaRefs>
</ds:datastoreItem>
</file>

<file path=customXml/itemProps5.xml><?xml version="1.0" encoding="utf-8"?>
<ds:datastoreItem xmlns:ds="http://schemas.openxmlformats.org/officeDocument/2006/customXml" ds:itemID="{37D56D2E-2AD3-491E-8392-FF1F7B575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4208</Characters>
  <Application>Microsoft Office Word</Application>
  <DocSecurity>0</DocSecurity>
  <PresentationFormat/>
  <Lines>35</Lines>
  <Paragraphs>9</Paragraphs>
  <ScaleCrop>false</ScaleCrop>
  <Manager/>
  <Company/>
  <LinksUpToDate>false</LinksUpToDate>
  <CharactersWithSpaces>4937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2025-03-31T09:37:00Z</dcterms:created>
  <dcterms:modified xsi:type="dcterms:W3CDTF">2025-03-31T09:37:00Z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92858540-1</vt:lpwstr>
  </property>
  <property fmtid="{D5CDD505-2E9C-101B-9397-08002B2CF9AE}" pid="3" name="DWFAuthor">
    <vt:lpwstr>DJEFFERIES</vt:lpwstr>
  </property>
  <property fmtid="{D5CDD505-2E9C-101B-9397-08002B2CF9AE}" pid="4" name="DWFTypist">
    <vt:lpwstr>LZS</vt:lpwstr>
  </property>
  <property fmtid="{D5CDD505-2E9C-101B-9397-08002B2CF9AE}" pid="5" name="DWFTypistName">
    <vt:lpwstr>Lesley Shelbourne</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13 (Contract Management)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ClassificationContentMarkingFooterShapeIds">
    <vt:lpwstr>50754425,8d1b51c,765fe06d</vt:lpwstr>
  </property>
  <property fmtid="{D5CDD505-2E9C-101B-9397-08002B2CF9AE}" pid="19" name="ClassificationContentMarkingFooterFontProps">
    <vt:lpwstr>#000000,10,Calibri</vt:lpwstr>
  </property>
  <property fmtid="{D5CDD505-2E9C-101B-9397-08002B2CF9AE}" pid="20" name="ClassificationContentMarkingFooterText">
    <vt:lpwstr>Unrestricted Document</vt:lpwstr>
  </property>
  <property fmtid="{D5CDD505-2E9C-101B-9397-08002B2CF9AE}" pid="21" name="MSIP_Label_04c8c431-0d04-444c-8584-488befb681e4_Enabled">
    <vt:lpwstr>true</vt:lpwstr>
  </property>
  <property fmtid="{D5CDD505-2E9C-101B-9397-08002B2CF9AE}" pid="22" name="MSIP_Label_04c8c431-0d04-444c-8584-488befb681e4_SetDate">
    <vt:lpwstr>2025-03-10T11:21:28Z</vt:lpwstr>
  </property>
  <property fmtid="{D5CDD505-2E9C-101B-9397-08002B2CF9AE}" pid="23" name="MSIP_Label_04c8c431-0d04-444c-8584-488befb681e4_Method">
    <vt:lpwstr>Standard</vt:lpwstr>
  </property>
  <property fmtid="{D5CDD505-2E9C-101B-9397-08002B2CF9AE}" pid="24" name="MSIP_Label_04c8c431-0d04-444c-8584-488befb681e4_Name">
    <vt:lpwstr>Unrestricted</vt:lpwstr>
  </property>
  <property fmtid="{D5CDD505-2E9C-101B-9397-08002B2CF9AE}" pid="25" name="MSIP_Label_04c8c431-0d04-444c-8584-488befb681e4_SiteId">
    <vt:lpwstr>060db25a-21a5-44fa-9aeb-55b64ef85350</vt:lpwstr>
  </property>
  <property fmtid="{D5CDD505-2E9C-101B-9397-08002B2CF9AE}" pid="26" name="MSIP_Label_04c8c431-0d04-444c-8584-488befb681e4_ActionId">
    <vt:lpwstr>3aa2b578-fc07-49d5-bd81-55131bab1ea2</vt:lpwstr>
  </property>
  <property fmtid="{D5CDD505-2E9C-101B-9397-08002B2CF9AE}" pid="27" name="MSIP_Label_04c8c431-0d04-444c-8584-488befb681e4_ContentBits">
    <vt:lpwstr>2</vt:lpwstr>
  </property>
  <property fmtid="{D5CDD505-2E9C-101B-9397-08002B2CF9AE}" pid="28" name="MSIP_Label_04c8c431-0d04-444c-8584-488befb681e4_Tag">
    <vt:lpwstr>10, 3, 0, 1</vt:lpwstr>
  </property>
  <property fmtid="{D5CDD505-2E9C-101B-9397-08002B2CF9AE}" pid="29" name="MediaServiceImageTags">
    <vt:lpwstr/>
  </property>
</Properties>
</file>